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7E2" w:rsidRDefault="008427E2" w:rsidP="00104C03">
      <w:pPr>
        <w:pStyle w:val="ListParagraph"/>
        <w:ind w:left="1080"/>
        <w:jc w:val="center"/>
      </w:pPr>
      <w:bookmarkStart w:id="0" w:name="_Toc506093804"/>
      <w:bookmarkStart w:id="1" w:name="_Toc506094230"/>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3pt;margin-top:-28.4pt;width:502.45pt;height:754.1pt;z-index:251658240;visibility:visible" strokeweight="4.5pt">
            <v:stroke linestyle="thinThick"/>
            <v:textbox>
              <w:txbxContent>
                <w:p w:rsidR="008427E2" w:rsidRDefault="008427E2" w:rsidP="00584349">
                  <w:pPr>
                    <w:rPr>
                      <w:b/>
                      <w:bCs/>
                    </w:rPr>
                  </w:pPr>
                </w:p>
                <w:p w:rsidR="008427E2" w:rsidRDefault="008427E2" w:rsidP="00584349">
                  <w:pPr>
                    <w:rPr>
                      <w:b/>
                      <w:bCs/>
                    </w:rPr>
                  </w:pPr>
                  <w:ins w:id="2" w:author="fundaa" w:date="2015-09-08T15:21:00Z">
                    <w:r w:rsidRPr="00214A75">
                      <w:rPr>
                        <w:b/>
                        <w:bCs/>
                        <w:rPrChange w:id="3" w:author="fundaa" w:date="2015-09-08T15:21: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9pt;height:61.5pt" o:ole="" fillcolor="window">
                          <v:imagedata r:id="rId7" o:title=""/>
                        </v:shape>
                        <o:OLEObject Type="Embed" ProgID="Word.Picture.8" ShapeID="_x0000_i1027" DrawAspect="Content" ObjectID="_1503230911" r:id="rId8"/>
                      </w:object>
                    </w:r>
                  </w:ins>
                  <w:ins w:id="4" w:author="fundaa" w:date="2015-09-08T15:21:00Z">
                    <w:r w:rsidRPr="00B66EEF">
                      <w:rPr>
                        <w:b/>
                        <w:bCs/>
                        <w:rPrChange w:id="5" w:author="fundaa" w:date="2015-09-08T15:21:00Z">
                          <w:rPr>
                            <w:b/>
                            <w:bCs/>
                          </w:rPr>
                        </w:rPrChange>
                      </w:rPr>
                      <w:object w:dxaOrig="5461" w:dyaOrig="1141">
                        <v:shape id="_x0000_i1028" type="#_x0000_t75" style="width:273pt;height:57.75pt" o:ole="" filled="t">
                          <v:fill color2="black"/>
                          <v:imagedata r:id="rId9" o:title=""/>
                        </v:shape>
                        <o:OLEObject Type="Embed" ProgID="Word.Picture.8" ShapeID="_x0000_i1028" DrawAspect="Content" ObjectID="_1503230912" r:id="rId10"/>
                      </w:object>
                    </w:r>
                  </w:ins>
                </w:p>
                <w:p w:rsidR="008427E2" w:rsidRDefault="008427E2" w:rsidP="00584349">
                  <w:pPr>
                    <w:rPr>
                      <w:b/>
                      <w:bCs/>
                    </w:rPr>
                  </w:pPr>
                </w:p>
                <w:p w:rsidR="008427E2" w:rsidRDefault="008427E2" w:rsidP="00584349"/>
                <w:p w:rsidR="008427E2" w:rsidRDefault="008427E2" w:rsidP="00A160B5"/>
                <w:p w:rsidR="008427E2" w:rsidRDefault="008427E2" w:rsidP="00A160B5"/>
                <w:tbl>
                  <w:tblPr>
                    <w:tblW w:w="0" w:type="auto"/>
                    <w:tblInd w:w="-106" w:type="dxa"/>
                    <w:tblLayout w:type="fixed"/>
                    <w:tblLook w:val="0000"/>
                  </w:tblPr>
                  <w:tblGrid>
                    <w:gridCol w:w="4111"/>
                  </w:tblGrid>
                  <w:tr w:rsidR="008427E2">
                    <w:trPr>
                      <w:cantSplit/>
                      <w:trHeight w:val="282"/>
                    </w:trPr>
                    <w:tc>
                      <w:tcPr>
                        <w:tcW w:w="4111" w:type="dxa"/>
                      </w:tcPr>
                      <w:p w:rsidR="008427E2" w:rsidRDefault="008427E2" w:rsidP="00585687">
                        <w:pPr>
                          <w:jc w:val="right"/>
                          <w:rPr>
                            <w:b/>
                            <w:bCs/>
                            <w:sz w:val="44"/>
                            <w:szCs w:val="44"/>
                          </w:rPr>
                        </w:pPr>
                        <w:r>
                          <w:rPr>
                            <w:b/>
                            <w:bCs/>
                            <w:sz w:val="44"/>
                            <w:szCs w:val="44"/>
                          </w:rPr>
                          <w:t xml:space="preserve">tst </w:t>
                        </w:r>
                      </w:p>
                    </w:tc>
                  </w:tr>
                  <w:tr w:rsidR="008427E2">
                    <w:trPr>
                      <w:cantSplit/>
                      <w:trHeight w:val="281"/>
                    </w:trPr>
                    <w:tc>
                      <w:tcPr>
                        <w:tcW w:w="4111" w:type="dxa"/>
                      </w:tcPr>
                      <w:p w:rsidR="008427E2" w:rsidRPr="00B126BA" w:rsidRDefault="008427E2" w:rsidP="00FF1A29">
                        <w:pPr>
                          <w:jc w:val="right"/>
                          <w:rPr>
                            <w:sz w:val="24"/>
                            <w:szCs w:val="24"/>
                          </w:rPr>
                        </w:pPr>
                      </w:p>
                    </w:tc>
                  </w:tr>
                  <w:tr w:rsidR="008427E2">
                    <w:trPr>
                      <w:cantSplit/>
                      <w:trHeight w:val="281"/>
                    </w:trPr>
                    <w:tc>
                      <w:tcPr>
                        <w:tcW w:w="4111" w:type="dxa"/>
                      </w:tcPr>
                      <w:p w:rsidR="008427E2" w:rsidRDefault="008427E2">
                        <w:pPr>
                          <w:jc w:val="right"/>
                        </w:pPr>
                      </w:p>
                    </w:tc>
                  </w:tr>
                  <w:tr w:rsidR="008427E2">
                    <w:trPr>
                      <w:cantSplit/>
                      <w:trHeight w:val="281"/>
                    </w:trPr>
                    <w:tc>
                      <w:tcPr>
                        <w:tcW w:w="4111" w:type="dxa"/>
                      </w:tcPr>
                      <w:p w:rsidR="008427E2" w:rsidRDefault="008427E2">
                        <w:pPr>
                          <w:jc w:val="right"/>
                        </w:pPr>
                      </w:p>
                    </w:tc>
                  </w:tr>
                  <w:tr w:rsidR="008427E2">
                    <w:trPr>
                      <w:cantSplit/>
                      <w:trHeight w:val="281"/>
                    </w:trPr>
                    <w:tc>
                      <w:tcPr>
                        <w:tcW w:w="4111" w:type="dxa"/>
                      </w:tcPr>
                      <w:p w:rsidR="008427E2" w:rsidRDefault="008427E2">
                        <w:pPr>
                          <w:jc w:val="right"/>
                        </w:pPr>
                      </w:p>
                    </w:tc>
                  </w:tr>
                  <w:tr w:rsidR="008427E2">
                    <w:trPr>
                      <w:cantSplit/>
                      <w:trHeight w:val="281"/>
                    </w:trPr>
                    <w:tc>
                      <w:tcPr>
                        <w:tcW w:w="4111" w:type="dxa"/>
                      </w:tcPr>
                      <w:p w:rsidR="008427E2" w:rsidRDefault="008427E2">
                        <w:pPr>
                          <w:jc w:val="right"/>
                        </w:pPr>
                      </w:p>
                    </w:tc>
                  </w:tr>
                  <w:tr w:rsidR="008427E2">
                    <w:trPr>
                      <w:cantSplit/>
                      <w:trHeight w:val="281"/>
                    </w:trPr>
                    <w:tc>
                      <w:tcPr>
                        <w:tcW w:w="4111" w:type="dxa"/>
                      </w:tcPr>
                      <w:p w:rsidR="008427E2" w:rsidRDefault="008427E2">
                        <w:pPr>
                          <w:jc w:val="right"/>
                          <w:rPr>
                            <w:sz w:val="24"/>
                            <w:szCs w:val="24"/>
                          </w:rPr>
                        </w:pPr>
                        <w:r>
                          <w:rPr>
                            <w:b/>
                            <w:bCs/>
                            <w:sz w:val="24"/>
                            <w:szCs w:val="24"/>
                          </w:rPr>
                          <w:t xml:space="preserve">ICS </w:t>
                        </w:r>
                        <w:r>
                          <w:rPr>
                            <w:sz w:val="24"/>
                            <w:szCs w:val="24"/>
                          </w:rPr>
                          <w:t>67.080</w:t>
                        </w:r>
                        <w:r>
                          <w:rPr>
                            <w:b/>
                            <w:bCs/>
                            <w:sz w:val="24"/>
                            <w:szCs w:val="24"/>
                          </w:rPr>
                          <w:t xml:space="preserve"> </w:t>
                        </w:r>
                        <w:r>
                          <w:rPr>
                            <w:sz w:val="24"/>
                            <w:szCs w:val="24"/>
                          </w:rPr>
                          <w:t xml:space="preserve">10 </w:t>
                        </w:r>
                      </w:p>
                    </w:tc>
                  </w:tr>
                </w:tbl>
                <w:p w:rsidR="008427E2" w:rsidRDefault="008427E2" w:rsidP="00A160B5"/>
                <w:tbl>
                  <w:tblPr>
                    <w:tblW w:w="0" w:type="auto"/>
                    <w:tblInd w:w="-106" w:type="dxa"/>
                    <w:tblBorders>
                      <w:top w:val="thickThinSmallGap" w:sz="24" w:space="0" w:color="auto"/>
                    </w:tblBorders>
                    <w:tblLayout w:type="fixed"/>
                    <w:tblLook w:val="0000"/>
                  </w:tblPr>
                  <w:tblGrid>
                    <w:gridCol w:w="8221"/>
                  </w:tblGrid>
                  <w:tr w:rsidR="008427E2">
                    <w:trPr>
                      <w:cantSplit/>
                      <w:trHeight w:val="264"/>
                    </w:trPr>
                    <w:tc>
                      <w:tcPr>
                        <w:tcW w:w="8221" w:type="dxa"/>
                        <w:tcBorders>
                          <w:top w:val="thickThinSmallGap" w:sz="24" w:space="0" w:color="auto"/>
                        </w:tcBorders>
                      </w:tcPr>
                      <w:p w:rsidR="008427E2" w:rsidRDefault="008427E2"/>
                    </w:tc>
                  </w:tr>
                  <w:tr w:rsidR="008427E2">
                    <w:trPr>
                      <w:cantSplit/>
                      <w:trHeight w:val="264"/>
                    </w:trPr>
                    <w:tc>
                      <w:tcPr>
                        <w:tcW w:w="8221" w:type="dxa"/>
                      </w:tcPr>
                      <w:p w:rsidR="008427E2" w:rsidRDefault="008427E2"/>
                    </w:tc>
                  </w:tr>
                  <w:tr w:rsidR="008427E2" w:rsidRPr="00B66EEF">
                    <w:trPr>
                      <w:cantSplit/>
                      <w:trHeight w:val="1246"/>
                    </w:trPr>
                    <w:tc>
                      <w:tcPr>
                        <w:tcW w:w="8221" w:type="dxa"/>
                        <w:tcBorders>
                          <w:bottom w:val="nil"/>
                        </w:tcBorders>
                      </w:tcPr>
                      <w:p w:rsidR="008427E2" w:rsidRPr="00FF1A29" w:rsidRDefault="008427E2">
                        <w:pPr>
                          <w:rPr>
                            <w:b/>
                            <w:bCs/>
                            <w:sz w:val="28"/>
                            <w:szCs w:val="28"/>
                          </w:rPr>
                        </w:pPr>
                        <w:r w:rsidRPr="00FF1A29">
                          <w:rPr>
                            <w:b/>
                            <w:bCs/>
                            <w:sz w:val="28"/>
                            <w:szCs w:val="28"/>
                          </w:rPr>
                          <w:t>K</w:t>
                        </w:r>
                        <w:r>
                          <w:rPr>
                            <w:b/>
                            <w:bCs/>
                            <w:sz w:val="28"/>
                            <w:szCs w:val="28"/>
                          </w:rPr>
                          <w:t>URUTULMUŞ</w:t>
                        </w:r>
                        <w:r w:rsidRPr="00FF1A29">
                          <w:rPr>
                            <w:b/>
                            <w:bCs/>
                            <w:sz w:val="28"/>
                            <w:szCs w:val="28"/>
                          </w:rPr>
                          <w:t xml:space="preserve"> </w:t>
                        </w:r>
                        <w:r>
                          <w:rPr>
                            <w:b/>
                            <w:bCs/>
                            <w:sz w:val="28"/>
                            <w:szCs w:val="28"/>
                          </w:rPr>
                          <w:t>ÇİLEK</w:t>
                        </w:r>
                      </w:p>
                      <w:p w:rsidR="008427E2" w:rsidRPr="00B66EEF" w:rsidRDefault="008427E2">
                        <w:pPr>
                          <w:rPr>
                            <w:sz w:val="28"/>
                            <w:szCs w:val="28"/>
                          </w:rPr>
                        </w:pPr>
                      </w:p>
                      <w:p w:rsidR="008427E2" w:rsidRPr="00FF1A29" w:rsidRDefault="008427E2" w:rsidP="00B66EEF">
                        <w:pPr>
                          <w:pStyle w:val="Heading9"/>
                        </w:pPr>
                        <w:r w:rsidRPr="00B66EEF">
                          <w:t>D</w:t>
                        </w:r>
                        <w:r>
                          <w:t>ri</w:t>
                        </w:r>
                        <w:r w:rsidRPr="00B66EEF">
                          <w:t>ed </w:t>
                        </w:r>
                        <w:r>
                          <w:t xml:space="preserve"> Strawberries</w:t>
                        </w:r>
                      </w:p>
                    </w:tc>
                  </w:tr>
                </w:tbl>
                <w:p w:rsidR="008427E2" w:rsidRDefault="008427E2" w:rsidP="00A160B5">
                  <w:pPr>
                    <w:pStyle w:val="Header"/>
                    <w:tabs>
                      <w:tab w:val="clear" w:pos="4536"/>
                      <w:tab w:val="clear" w:pos="9072"/>
                    </w:tabs>
                  </w:pPr>
                </w:p>
                <w:p w:rsidR="008427E2" w:rsidRDefault="008427E2" w:rsidP="00A160B5">
                  <w:pPr>
                    <w:rPr>
                      <w:b/>
                      <w:bCs/>
                    </w:rPr>
                  </w:pPr>
                </w:p>
                <w:p w:rsidR="008427E2" w:rsidRDefault="008427E2" w:rsidP="00A160B5">
                  <w:pPr>
                    <w:rPr>
                      <w:b/>
                      <w:bCs/>
                    </w:rPr>
                  </w:pPr>
                </w:p>
                <w:p w:rsidR="008427E2" w:rsidRDefault="008427E2" w:rsidP="00A160B5">
                  <w:pPr>
                    <w:rPr>
                      <w:b/>
                      <w:bCs/>
                    </w:rPr>
                  </w:pPr>
                </w:p>
                <w:p w:rsidR="008427E2" w:rsidRDefault="008427E2" w:rsidP="00A160B5">
                  <w:pPr>
                    <w:rPr>
                      <w:b/>
                      <w:bCs/>
                    </w:rPr>
                  </w:pPr>
                </w:p>
                <w:p w:rsidR="008427E2" w:rsidRDefault="008427E2" w:rsidP="00A160B5">
                  <w:pPr>
                    <w:rPr>
                      <w:b/>
                      <w:bCs/>
                    </w:rPr>
                  </w:pPr>
                </w:p>
                <w:p w:rsidR="008427E2" w:rsidRPr="00CA2BB4" w:rsidRDefault="008427E2" w:rsidP="00725561">
                  <w:pPr>
                    <w:rPr>
                      <w:b/>
                      <w:bCs/>
                    </w:rPr>
                  </w:pPr>
                </w:p>
                <w:p w:rsidR="008427E2" w:rsidRDefault="008427E2" w:rsidP="00A25E1A">
                  <w:pPr>
                    <w:tabs>
                      <w:tab w:val="left" w:pos="1701"/>
                      <w:tab w:val="left" w:pos="5670"/>
                    </w:tabs>
                    <w:rPr>
                      <w:rFonts w:eastAsia="SimSun"/>
                      <w:b/>
                      <w:bCs/>
                      <w:lang w:eastAsia="zh-CN"/>
                    </w:rPr>
                  </w:pPr>
                  <w:r>
                    <w:rPr>
                      <w:rFonts w:eastAsia="SimSun"/>
                      <w:b/>
                      <w:bCs/>
                      <w:lang w:eastAsia="zh-CN"/>
                    </w:rPr>
                    <w:tab/>
                  </w: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Default="008427E2" w:rsidP="00A25E1A">
                  <w:pPr>
                    <w:tabs>
                      <w:tab w:val="left" w:pos="1701"/>
                      <w:tab w:val="left" w:pos="5670"/>
                    </w:tabs>
                    <w:rPr>
                      <w:rFonts w:eastAsia="SimSun"/>
                      <w:b/>
                      <w:bCs/>
                      <w:lang w:eastAsia="zh-CN"/>
                    </w:rPr>
                  </w:pPr>
                </w:p>
                <w:p w:rsidR="008427E2" w:rsidRPr="00CA2BB4" w:rsidRDefault="008427E2" w:rsidP="00A25E1A">
                  <w:pPr>
                    <w:tabs>
                      <w:tab w:val="left" w:pos="1701"/>
                      <w:tab w:val="left" w:pos="5670"/>
                    </w:tabs>
                    <w:rPr>
                      <w:b/>
                      <w:bCs/>
                    </w:rPr>
                  </w:pPr>
                </w:p>
                <w:p w:rsidR="008427E2" w:rsidRDefault="008427E2" w:rsidP="00A160B5">
                  <w:pPr>
                    <w:rPr>
                      <w:b/>
                      <w:bCs/>
                    </w:rPr>
                  </w:pPr>
                </w:p>
                <w:p w:rsidR="008427E2" w:rsidRDefault="008427E2" w:rsidP="00A160B5">
                  <w:pPr>
                    <w:rPr>
                      <w:b/>
                      <w:bCs/>
                    </w:rPr>
                  </w:pPr>
                </w:p>
                <w:p w:rsidR="008427E2" w:rsidRDefault="008427E2" w:rsidP="00104C03">
                  <w:pPr>
                    <w:ind w:left="7080" w:firstLine="708"/>
                    <w:rPr>
                      <w:b/>
                      <w:bCs/>
                    </w:rPr>
                  </w:pPr>
                </w:p>
                <w:p w:rsidR="008427E2" w:rsidRDefault="008427E2" w:rsidP="00104C03">
                  <w:pPr>
                    <w:ind w:left="7080" w:firstLine="708"/>
                    <w:rPr>
                      <w:b/>
                      <w:bCs/>
                    </w:rPr>
                  </w:pPr>
                </w:p>
                <w:p w:rsidR="008427E2" w:rsidRDefault="008427E2" w:rsidP="00104C03">
                  <w:pPr>
                    <w:ind w:left="7080" w:firstLine="708"/>
                    <w:rPr>
                      <w:b/>
                      <w:bCs/>
                    </w:rPr>
                  </w:pPr>
                </w:p>
                <w:p w:rsidR="008427E2" w:rsidRDefault="008427E2" w:rsidP="00104C03">
                  <w:pPr>
                    <w:ind w:left="7080" w:firstLine="708"/>
                    <w:rPr>
                      <w:b/>
                      <w:bCs/>
                    </w:rPr>
                  </w:pPr>
                </w:p>
                <w:p w:rsidR="008427E2" w:rsidRDefault="008427E2" w:rsidP="00104C03">
                  <w:pPr>
                    <w:ind w:left="7080" w:firstLine="708"/>
                    <w:rPr>
                      <w:b/>
                      <w:bCs/>
                    </w:rPr>
                  </w:pPr>
                </w:p>
                <w:p w:rsidR="008427E2" w:rsidRPr="00104C03" w:rsidRDefault="008427E2" w:rsidP="00104C03">
                  <w:pPr>
                    <w:ind w:left="7080" w:firstLine="708"/>
                    <w:rPr>
                      <w:b/>
                      <w:bCs/>
                    </w:rPr>
                  </w:pPr>
                  <w:r>
                    <w:rPr>
                      <w:b/>
                      <w:bCs/>
                    </w:rPr>
                    <w:t xml:space="preserve">   I.MÜTALAA</w:t>
                  </w:r>
                </w:p>
                <w:p w:rsidR="008427E2" w:rsidRDefault="008427E2" w:rsidP="00B66EEF">
                  <w:pPr>
                    <w:ind w:left="7080" w:firstLine="708"/>
                    <w:rPr>
                      <w:b/>
                      <w:bCs/>
                    </w:rPr>
                  </w:pPr>
                  <w:r>
                    <w:rPr>
                      <w:b/>
                      <w:bCs/>
                    </w:rPr>
                    <w:t xml:space="preserve">   </w:t>
                  </w:r>
                  <w:r w:rsidRPr="00B66EEF">
                    <w:rPr>
                      <w:b/>
                      <w:bCs/>
                    </w:rPr>
                    <w:t>2015/10</w:t>
                  </w:r>
                  <w:r>
                    <w:rPr>
                      <w:b/>
                      <w:bCs/>
                    </w:rPr>
                    <w:t>2012</w:t>
                  </w:r>
                </w:p>
                <w:p w:rsidR="008427E2" w:rsidRDefault="008427E2" w:rsidP="00A160B5">
                  <w:pPr>
                    <w:rPr>
                      <w:b/>
                      <w:bCs/>
                    </w:rPr>
                  </w:pPr>
                </w:p>
                <w:p w:rsidR="008427E2" w:rsidRDefault="008427E2" w:rsidP="00A160B5">
                  <w:pPr>
                    <w:rPr>
                      <w:b/>
                      <w:bCs/>
                    </w:rPr>
                  </w:pPr>
                </w:p>
                <w:p w:rsidR="008427E2" w:rsidRDefault="008427E2" w:rsidP="00A160B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05"/>
                  </w:tblGrid>
                  <w:tr w:rsidR="008427E2">
                    <w:tc>
                      <w:tcPr>
                        <w:tcW w:w="7905" w:type="dxa"/>
                        <w:tcBorders>
                          <w:top w:val="nil"/>
                          <w:left w:val="nil"/>
                          <w:bottom w:val="thickThinSmallGap" w:sz="24" w:space="0" w:color="auto"/>
                          <w:right w:val="nil"/>
                        </w:tcBorders>
                      </w:tcPr>
                      <w:p w:rsidR="008427E2" w:rsidRPr="00002823" w:rsidRDefault="008427E2">
                        <w:pPr>
                          <w:pStyle w:val="Header"/>
                          <w:tabs>
                            <w:tab w:val="left" w:pos="7546"/>
                          </w:tabs>
                        </w:pPr>
                      </w:p>
                    </w:tc>
                  </w:tr>
                </w:tbl>
                <w:p w:rsidR="008427E2" w:rsidRDefault="008427E2" w:rsidP="00A160B5"/>
                <w:p w:rsidR="008427E2" w:rsidRDefault="008427E2" w:rsidP="00A160B5">
                  <w:pPr>
                    <w:pStyle w:val="Heading8"/>
                  </w:pPr>
                  <w:r>
                    <w:t>TÜRK STANDARDLARI ENSTİTÜSÜ</w:t>
                  </w:r>
                </w:p>
                <w:p w:rsidR="008427E2" w:rsidRDefault="008427E2" w:rsidP="00A160B5">
                  <w:pPr>
                    <w:pStyle w:val="Heading4"/>
                    <w:ind w:left="1419" w:firstLine="282"/>
                    <w:jc w:val="left"/>
                    <w:rPr>
                      <w:sz w:val="28"/>
                      <w:szCs w:val="28"/>
                    </w:rPr>
                  </w:pPr>
                  <w:r>
                    <w:rPr>
                      <w:sz w:val="28"/>
                      <w:szCs w:val="28"/>
                    </w:rPr>
                    <w:t>Necatibey Caddesi No.112 Bakanlıklar/ANKARA</w:t>
                  </w:r>
                </w:p>
                <w:p w:rsidR="008427E2" w:rsidRDefault="008427E2" w:rsidP="00A160B5">
                  <w:pPr>
                    <w:pStyle w:val="Header"/>
                    <w:ind w:left="1701"/>
                  </w:pPr>
                </w:p>
              </w:txbxContent>
            </v:textbox>
          </v:shape>
        </w:pict>
      </w:r>
      <w:r>
        <w:br w:type="page"/>
      </w:r>
      <w:bookmarkStart w:id="6" w:name="_Toc96843977"/>
    </w:p>
    <w:p w:rsidR="008427E2" w:rsidRPr="00F03509" w:rsidRDefault="008427E2" w:rsidP="007A168D">
      <w:pPr>
        <w:jc w:val="center"/>
        <w:rPr>
          <w:b/>
          <w:bCs/>
          <w:sz w:val="28"/>
          <w:szCs w:val="28"/>
        </w:rPr>
      </w:pPr>
      <w:r w:rsidRPr="00F03509">
        <w:rPr>
          <w:b/>
          <w:bCs/>
          <w:sz w:val="28"/>
          <w:szCs w:val="28"/>
        </w:rPr>
        <w:t>Ön söz</w:t>
      </w:r>
      <w:bookmarkEnd w:id="6"/>
    </w:p>
    <w:p w:rsidR="008427E2" w:rsidRDefault="008427E2" w:rsidP="00205CC5">
      <w:pPr>
        <w:pStyle w:val="BodyText"/>
        <w:spacing w:after="0"/>
      </w:pPr>
    </w:p>
    <w:p w:rsidR="008427E2" w:rsidRPr="0016158B" w:rsidRDefault="008427E2" w:rsidP="00722B88">
      <w:pPr>
        <w:numPr>
          <w:ilvl w:val="0"/>
          <w:numId w:val="16"/>
        </w:numPr>
        <w:jc w:val="both"/>
      </w:pPr>
      <w:r w:rsidRPr="0016158B">
        <w:t xml:space="preserve">Bu </w:t>
      </w:r>
      <w:r>
        <w:t>tasarı</w:t>
      </w:r>
      <w:r w:rsidRPr="0016158B">
        <w:t xml:space="preserve">, Türk Standardları Enstitüsü’nün </w:t>
      </w:r>
      <w:r>
        <w:t xml:space="preserve">Gıda, Tarım ve Hayvancılık İhtisas Kurulu’na bağlı </w:t>
      </w:r>
      <w:r>
        <w:br/>
        <w:t>TK25 Ziraat Teknik Komitesi tarafından tst 102012 Kurutulmuş Çilek Standardı</w:t>
      </w:r>
      <w:r w:rsidRPr="0016158B">
        <w:t xml:space="preserve"> olarak hazırla</w:t>
      </w:r>
      <w:r>
        <w:t>nmış ve TSE Teknik Kurulu’nun ……….  2015</w:t>
      </w:r>
      <w:r w:rsidRPr="0016158B">
        <w:t xml:space="preserve"> tarihli toplantısında kabul edilerek yayımına karar verilmiştir.</w:t>
      </w:r>
    </w:p>
    <w:p w:rsidR="008427E2" w:rsidRPr="0016158B" w:rsidRDefault="008427E2" w:rsidP="00722B88">
      <w:pPr>
        <w:ind w:left="142" w:hanging="142"/>
      </w:pPr>
    </w:p>
    <w:p w:rsidR="008427E2" w:rsidRDefault="008427E2" w:rsidP="00205CC5"/>
    <w:p w:rsidR="008427E2" w:rsidRDefault="008427E2" w:rsidP="00205CC5"/>
    <w:p w:rsidR="008427E2" w:rsidRDefault="008427E2" w:rsidP="00205CC5"/>
    <w:p w:rsidR="008427E2" w:rsidRDefault="008427E2" w:rsidP="00205CC5"/>
    <w:p w:rsidR="008427E2" w:rsidRDefault="008427E2" w:rsidP="00205CC5"/>
    <w:p w:rsidR="008427E2" w:rsidRDefault="008427E2" w:rsidP="00205CC5"/>
    <w:p w:rsidR="008427E2" w:rsidRDefault="008427E2" w:rsidP="00205CC5"/>
    <w:p w:rsidR="008427E2" w:rsidRDefault="008427E2" w:rsidP="00205CC5"/>
    <w:p w:rsidR="008427E2" w:rsidRDefault="008427E2" w:rsidP="00205CC5"/>
    <w:p w:rsidR="008427E2" w:rsidRDefault="008427E2" w:rsidP="00205CC5"/>
    <w:p w:rsidR="008427E2" w:rsidRDefault="008427E2" w:rsidP="00205CC5"/>
    <w:p w:rsidR="008427E2" w:rsidRDefault="008427E2" w:rsidP="00205CC5">
      <w:pPr>
        <w:sectPr w:rsidR="008427E2" w:rsidSect="00F03509">
          <w:headerReference w:type="even" r:id="rId11"/>
          <w:headerReference w:type="default" r:id="rId12"/>
          <w:type w:val="continuous"/>
          <w:pgSz w:w="11906" w:h="16838" w:code="9"/>
          <w:pgMar w:top="1418" w:right="1134" w:bottom="1134" w:left="1134" w:header="851" w:footer="851" w:gutter="0"/>
          <w:pgNumType w:start="0"/>
          <w:cols w:space="708"/>
        </w:sectPr>
      </w:pPr>
    </w:p>
    <w:p w:rsidR="008427E2" w:rsidRDefault="008427E2" w:rsidP="00205CC5">
      <w:pPr>
        <w:jc w:val="center"/>
        <w:rPr>
          <w:b/>
          <w:bCs/>
          <w:sz w:val="28"/>
          <w:szCs w:val="28"/>
        </w:rPr>
      </w:pPr>
      <w:r>
        <w:br w:type="page"/>
      </w:r>
      <w:bookmarkStart w:id="7" w:name="_Toc96843978"/>
      <w:r w:rsidRPr="00D10B8C">
        <w:rPr>
          <w:b/>
          <w:bCs/>
          <w:sz w:val="28"/>
          <w:szCs w:val="28"/>
        </w:rPr>
        <w:t>İçindekiler</w:t>
      </w:r>
      <w:bookmarkEnd w:id="7"/>
    </w:p>
    <w:p w:rsidR="008427E2" w:rsidRPr="00D10B8C" w:rsidRDefault="008427E2" w:rsidP="00205CC5">
      <w:pPr>
        <w:jc w:val="center"/>
        <w:rPr>
          <w:b/>
          <w:bCs/>
          <w:sz w:val="28"/>
          <w:szCs w:val="28"/>
        </w:rPr>
      </w:pPr>
    </w:p>
    <w:p w:rsidR="008427E2" w:rsidRDefault="008427E2">
      <w:pPr>
        <w:pStyle w:val="TOC1"/>
        <w:tabs>
          <w:tab w:val="left" w:pos="403"/>
        </w:tabs>
        <w:rPr>
          <w:rFonts w:ascii="Calibri" w:hAnsi="Calibri" w:cs="Calibri"/>
          <w:b w:val="0"/>
          <w:bCs w:val="0"/>
          <w:noProof/>
          <w:sz w:val="22"/>
          <w:szCs w:val="22"/>
          <w:lang w:val="tr-TR"/>
        </w:rPr>
      </w:pPr>
      <w:r>
        <w:rPr>
          <w:b w:val="0"/>
          <w:bCs w:val="0"/>
        </w:rPr>
        <w:fldChar w:fldCharType="begin"/>
      </w:r>
      <w:r>
        <w:rPr>
          <w:b w:val="0"/>
          <w:bCs w:val="0"/>
        </w:rPr>
        <w:instrText xml:space="preserve"> TOC \o "1-2" \u </w:instrText>
      </w:r>
      <w:r>
        <w:rPr>
          <w:b w:val="0"/>
          <w:bCs w:val="0"/>
        </w:rPr>
        <w:fldChar w:fldCharType="separate"/>
      </w:r>
      <w:r>
        <w:rPr>
          <w:noProof/>
        </w:rPr>
        <w:t>1</w:t>
      </w:r>
      <w:r>
        <w:rPr>
          <w:rFonts w:ascii="Calibri" w:hAnsi="Calibri" w:cs="Calibri"/>
          <w:b w:val="0"/>
          <w:bCs w:val="0"/>
          <w:noProof/>
          <w:sz w:val="22"/>
          <w:szCs w:val="22"/>
          <w:lang w:val="tr-TR"/>
        </w:rPr>
        <w:tab/>
      </w:r>
      <w:r>
        <w:rPr>
          <w:noProof/>
        </w:rPr>
        <w:t>Kapsam</w:t>
      </w:r>
      <w:r>
        <w:rPr>
          <w:noProof/>
        </w:rPr>
        <w:tab/>
      </w:r>
      <w:r>
        <w:rPr>
          <w:noProof/>
        </w:rPr>
        <w:fldChar w:fldCharType="begin"/>
      </w:r>
      <w:r>
        <w:rPr>
          <w:noProof/>
        </w:rPr>
        <w:instrText xml:space="preserve"> PAGEREF _Toc429041356 \h </w:instrText>
      </w:r>
      <w:ins w:id="8" w:author="fundaa" w:date="2015-09-08T15:21:00Z">
        <w:r>
          <w:rPr>
            <w:noProof/>
          </w:rPr>
        </w:r>
      </w:ins>
      <w:r>
        <w:rPr>
          <w:noProof/>
        </w:rPr>
        <w:fldChar w:fldCharType="separate"/>
      </w:r>
      <w:r>
        <w:rPr>
          <w:noProof/>
        </w:rPr>
        <w:t>1</w:t>
      </w:r>
      <w:r>
        <w:rPr>
          <w:noProof/>
        </w:rPr>
        <w:fldChar w:fldCharType="end"/>
      </w:r>
    </w:p>
    <w:p w:rsidR="008427E2" w:rsidRDefault="008427E2">
      <w:pPr>
        <w:pStyle w:val="TOC1"/>
        <w:tabs>
          <w:tab w:val="left" w:pos="403"/>
        </w:tabs>
        <w:rPr>
          <w:rFonts w:ascii="Calibri" w:hAnsi="Calibri" w:cs="Calibri"/>
          <w:b w:val="0"/>
          <w:bCs w:val="0"/>
          <w:noProof/>
          <w:sz w:val="22"/>
          <w:szCs w:val="22"/>
          <w:lang w:val="tr-TR"/>
        </w:rPr>
      </w:pPr>
      <w:r>
        <w:rPr>
          <w:noProof/>
        </w:rPr>
        <w:t>2</w:t>
      </w:r>
      <w:r>
        <w:rPr>
          <w:rFonts w:ascii="Calibri" w:hAnsi="Calibri" w:cs="Calibri"/>
          <w:b w:val="0"/>
          <w:bCs w:val="0"/>
          <w:noProof/>
          <w:sz w:val="22"/>
          <w:szCs w:val="22"/>
          <w:lang w:val="tr-TR"/>
        </w:rPr>
        <w:tab/>
      </w:r>
      <w:r>
        <w:rPr>
          <w:noProof/>
        </w:rPr>
        <w:t>Atıf yapılan standard ve/veya dokümanlar</w:t>
      </w:r>
      <w:r>
        <w:rPr>
          <w:noProof/>
        </w:rPr>
        <w:tab/>
      </w:r>
      <w:r>
        <w:rPr>
          <w:noProof/>
        </w:rPr>
        <w:fldChar w:fldCharType="begin"/>
      </w:r>
      <w:r>
        <w:rPr>
          <w:noProof/>
        </w:rPr>
        <w:instrText xml:space="preserve"> PAGEREF _Toc429041357 \h </w:instrText>
      </w:r>
      <w:ins w:id="9" w:author="fundaa" w:date="2015-09-08T15:21:00Z">
        <w:r>
          <w:rPr>
            <w:noProof/>
          </w:rPr>
        </w:r>
      </w:ins>
      <w:r>
        <w:rPr>
          <w:noProof/>
        </w:rPr>
        <w:fldChar w:fldCharType="separate"/>
      </w:r>
      <w:r>
        <w:rPr>
          <w:noProof/>
        </w:rPr>
        <w:t>1</w:t>
      </w:r>
      <w:r>
        <w:rPr>
          <w:noProof/>
        </w:rPr>
        <w:fldChar w:fldCharType="end"/>
      </w:r>
    </w:p>
    <w:p w:rsidR="008427E2" w:rsidRDefault="008427E2">
      <w:pPr>
        <w:pStyle w:val="TOC1"/>
        <w:tabs>
          <w:tab w:val="left" w:pos="403"/>
        </w:tabs>
        <w:rPr>
          <w:rFonts w:ascii="Calibri" w:hAnsi="Calibri" w:cs="Calibri"/>
          <w:b w:val="0"/>
          <w:bCs w:val="0"/>
          <w:noProof/>
          <w:sz w:val="22"/>
          <w:szCs w:val="22"/>
          <w:lang w:val="tr-TR"/>
        </w:rPr>
      </w:pPr>
      <w:r>
        <w:rPr>
          <w:noProof/>
        </w:rPr>
        <w:t>3</w:t>
      </w:r>
      <w:r>
        <w:rPr>
          <w:rFonts w:ascii="Calibri" w:hAnsi="Calibri" w:cs="Calibri"/>
          <w:b w:val="0"/>
          <w:bCs w:val="0"/>
          <w:noProof/>
          <w:sz w:val="22"/>
          <w:szCs w:val="22"/>
          <w:lang w:val="tr-TR"/>
        </w:rPr>
        <w:tab/>
      </w:r>
      <w:r>
        <w:rPr>
          <w:noProof/>
        </w:rPr>
        <w:t>Tarifler</w:t>
      </w:r>
      <w:r>
        <w:rPr>
          <w:noProof/>
        </w:rPr>
        <w:tab/>
      </w:r>
      <w:r>
        <w:rPr>
          <w:noProof/>
        </w:rPr>
        <w:fldChar w:fldCharType="begin"/>
      </w:r>
      <w:r>
        <w:rPr>
          <w:noProof/>
        </w:rPr>
        <w:instrText xml:space="preserve"> PAGEREF _Toc429041358 \h </w:instrText>
      </w:r>
      <w:ins w:id="10" w:author="fundaa" w:date="2015-09-08T15:21:00Z">
        <w:r>
          <w:rPr>
            <w:noProof/>
          </w:rPr>
        </w:r>
      </w:ins>
      <w:r>
        <w:rPr>
          <w:noProof/>
        </w:rPr>
        <w:fldChar w:fldCharType="separate"/>
      </w:r>
      <w:r>
        <w:rPr>
          <w:noProof/>
        </w:rPr>
        <w:t>1</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3.1</w:t>
      </w:r>
      <w:r>
        <w:rPr>
          <w:rFonts w:ascii="Calibri" w:hAnsi="Calibri" w:cs="Calibri"/>
          <w:noProof/>
          <w:sz w:val="22"/>
          <w:szCs w:val="22"/>
          <w:lang w:val="tr-TR"/>
        </w:rPr>
        <w:tab/>
      </w:r>
      <w:r>
        <w:rPr>
          <w:noProof/>
        </w:rPr>
        <w:t>Kurutulmuş çilek</w:t>
      </w:r>
      <w:r>
        <w:rPr>
          <w:noProof/>
        </w:rPr>
        <w:tab/>
      </w:r>
      <w:r>
        <w:rPr>
          <w:noProof/>
        </w:rPr>
        <w:fldChar w:fldCharType="begin"/>
      </w:r>
      <w:r>
        <w:rPr>
          <w:noProof/>
        </w:rPr>
        <w:instrText xml:space="preserve"> PAGEREF _Toc429041359 \h </w:instrText>
      </w:r>
      <w:ins w:id="11" w:author="fundaa" w:date="2015-09-08T15:21:00Z">
        <w:r>
          <w:rPr>
            <w:noProof/>
          </w:rPr>
        </w:r>
      </w:ins>
      <w:r>
        <w:rPr>
          <w:noProof/>
        </w:rPr>
        <w:fldChar w:fldCharType="separate"/>
      </w:r>
      <w:r>
        <w:rPr>
          <w:noProof/>
        </w:rPr>
        <w:t>1</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3.2</w:t>
      </w:r>
      <w:r>
        <w:rPr>
          <w:rFonts w:ascii="Calibri" w:hAnsi="Calibri" w:cs="Calibri"/>
          <w:noProof/>
          <w:sz w:val="22"/>
          <w:szCs w:val="22"/>
          <w:lang w:val="tr-TR"/>
        </w:rPr>
        <w:tab/>
      </w:r>
      <w:r>
        <w:rPr>
          <w:noProof/>
        </w:rPr>
        <w:t>Bozuk çilek</w:t>
      </w:r>
      <w:r>
        <w:rPr>
          <w:noProof/>
        </w:rPr>
        <w:tab/>
      </w:r>
      <w:r>
        <w:rPr>
          <w:noProof/>
        </w:rPr>
        <w:fldChar w:fldCharType="begin"/>
      </w:r>
      <w:r>
        <w:rPr>
          <w:noProof/>
        </w:rPr>
        <w:instrText xml:space="preserve"> PAGEREF _Toc429041360 \h </w:instrText>
      </w:r>
      <w:ins w:id="12" w:author="fundaa" w:date="2015-09-08T15:21:00Z">
        <w:r>
          <w:rPr>
            <w:noProof/>
          </w:rPr>
        </w:r>
      </w:ins>
      <w:r>
        <w:rPr>
          <w:noProof/>
        </w:rPr>
        <w:fldChar w:fldCharType="separate"/>
      </w:r>
      <w:r>
        <w:rPr>
          <w:noProof/>
        </w:rPr>
        <w:t>2</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3.3</w:t>
      </w:r>
      <w:r>
        <w:rPr>
          <w:rFonts w:ascii="Calibri" w:hAnsi="Calibri" w:cs="Calibri"/>
          <w:noProof/>
          <w:sz w:val="22"/>
          <w:szCs w:val="22"/>
          <w:lang w:val="tr-TR"/>
        </w:rPr>
        <w:tab/>
      </w:r>
      <w:r>
        <w:rPr>
          <w:noProof/>
        </w:rPr>
        <w:t>Çilek parçaları</w:t>
      </w:r>
      <w:r>
        <w:rPr>
          <w:noProof/>
        </w:rPr>
        <w:tab/>
      </w:r>
      <w:r>
        <w:rPr>
          <w:noProof/>
        </w:rPr>
        <w:fldChar w:fldCharType="begin"/>
      </w:r>
      <w:r>
        <w:rPr>
          <w:noProof/>
        </w:rPr>
        <w:instrText xml:space="preserve"> PAGEREF _Toc429041361 \h </w:instrText>
      </w:r>
      <w:ins w:id="13" w:author="fundaa" w:date="2015-09-08T15:21:00Z">
        <w:r>
          <w:rPr>
            <w:noProof/>
          </w:rPr>
        </w:r>
      </w:ins>
      <w:r>
        <w:rPr>
          <w:noProof/>
        </w:rPr>
        <w:fldChar w:fldCharType="separate"/>
      </w:r>
      <w:r>
        <w:rPr>
          <w:noProof/>
        </w:rPr>
        <w:t>2</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3.4</w:t>
      </w:r>
      <w:r>
        <w:rPr>
          <w:rFonts w:ascii="Calibri" w:hAnsi="Calibri" w:cs="Calibri"/>
          <w:noProof/>
          <w:sz w:val="22"/>
          <w:szCs w:val="22"/>
          <w:lang w:val="tr-TR"/>
        </w:rPr>
        <w:tab/>
      </w:r>
      <w:r>
        <w:rPr>
          <w:noProof/>
        </w:rPr>
        <w:t>Çilek kırıkları</w:t>
      </w:r>
      <w:r>
        <w:rPr>
          <w:noProof/>
        </w:rPr>
        <w:tab/>
      </w:r>
      <w:r>
        <w:rPr>
          <w:noProof/>
        </w:rPr>
        <w:fldChar w:fldCharType="begin"/>
      </w:r>
      <w:r>
        <w:rPr>
          <w:noProof/>
        </w:rPr>
        <w:instrText xml:space="preserve"> PAGEREF _Toc429041362 \h </w:instrText>
      </w:r>
      <w:ins w:id="14" w:author="fundaa" w:date="2015-09-08T15:21:00Z">
        <w:r>
          <w:rPr>
            <w:noProof/>
          </w:rPr>
        </w:r>
      </w:ins>
      <w:r>
        <w:rPr>
          <w:noProof/>
        </w:rPr>
        <w:fldChar w:fldCharType="separate"/>
      </w:r>
      <w:r>
        <w:rPr>
          <w:noProof/>
        </w:rPr>
        <w:t>2</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3.5</w:t>
      </w:r>
      <w:r>
        <w:rPr>
          <w:rFonts w:ascii="Calibri" w:hAnsi="Calibri" w:cs="Calibri"/>
          <w:noProof/>
          <w:sz w:val="22"/>
          <w:szCs w:val="22"/>
          <w:lang w:val="tr-TR"/>
        </w:rPr>
        <w:tab/>
      </w:r>
      <w:r>
        <w:rPr>
          <w:noProof/>
        </w:rPr>
        <w:t>Böcek hasarlı çilek</w:t>
      </w:r>
      <w:r>
        <w:rPr>
          <w:noProof/>
        </w:rPr>
        <w:tab/>
      </w:r>
      <w:r>
        <w:rPr>
          <w:noProof/>
        </w:rPr>
        <w:fldChar w:fldCharType="begin"/>
      </w:r>
      <w:r>
        <w:rPr>
          <w:noProof/>
        </w:rPr>
        <w:instrText xml:space="preserve"> PAGEREF _Toc429041363 \h </w:instrText>
      </w:r>
      <w:ins w:id="15" w:author="fundaa" w:date="2015-09-08T15:21:00Z">
        <w:r>
          <w:rPr>
            <w:noProof/>
          </w:rPr>
        </w:r>
      </w:ins>
      <w:r>
        <w:rPr>
          <w:noProof/>
        </w:rPr>
        <w:fldChar w:fldCharType="separate"/>
      </w:r>
      <w:r>
        <w:rPr>
          <w:noProof/>
        </w:rPr>
        <w:t>2</w:t>
      </w:r>
      <w:r>
        <w:rPr>
          <w:noProof/>
        </w:rPr>
        <w:fldChar w:fldCharType="end"/>
      </w:r>
    </w:p>
    <w:p w:rsidR="008427E2" w:rsidRDefault="008427E2">
      <w:pPr>
        <w:pStyle w:val="TOC1"/>
        <w:tabs>
          <w:tab w:val="left" w:pos="403"/>
        </w:tabs>
        <w:rPr>
          <w:rFonts w:ascii="Calibri" w:hAnsi="Calibri" w:cs="Calibri"/>
          <w:b w:val="0"/>
          <w:bCs w:val="0"/>
          <w:noProof/>
          <w:sz w:val="22"/>
          <w:szCs w:val="22"/>
          <w:lang w:val="tr-TR"/>
        </w:rPr>
      </w:pPr>
      <w:r>
        <w:rPr>
          <w:noProof/>
        </w:rPr>
        <w:t>4</w:t>
      </w:r>
      <w:r>
        <w:rPr>
          <w:rFonts w:ascii="Calibri" w:hAnsi="Calibri" w:cs="Calibri"/>
          <w:b w:val="0"/>
          <w:bCs w:val="0"/>
          <w:noProof/>
          <w:sz w:val="22"/>
          <w:szCs w:val="22"/>
          <w:lang w:val="tr-TR"/>
        </w:rPr>
        <w:tab/>
      </w:r>
      <w:r>
        <w:rPr>
          <w:noProof/>
        </w:rPr>
        <w:t>Sınıflandırma ve özellikler</w:t>
      </w:r>
      <w:r>
        <w:rPr>
          <w:noProof/>
        </w:rPr>
        <w:tab/>
      </w:r>
      <w:r>
        <w:rPr>
          <w:noProof/>
        </w:rPr>
        <w:fldChar w:fldCharType="begin"/>
      </w:r>
      <w:r>
        <w:rPr>
          <w:noProof/>
        </w:rPr>
        <w:instrText xml:space="preserve"> PAGEREF _Toc429041364 \h </w:instrText>
      </w:r>
      <w:ins w:id="16" w:author="fundaa" w:date="2015-09-08T15:21:00Z">
        <w:r>
          <w:rPr>
            <w:noProof/>
          </w:rPr>
        </w:r>
      </w:ins>
      <w:r>
        <w:rPr>
          <w:noProof/>
        </w:rPr>
        <w:fldChar w:fldCharType="separate"/>
      </w:r>
      <w:r>
        <w:rPr>
          <w:noProof/>
        </w:rPr>
        <w:t>2</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4.1</w:t>
      </w:r>
      <w:r>
        <w:rPr>
          <w:rFonts w:ascii="Calibri" w:hAnsi="Calibri" w:cs="Calibri"/>
          <w:noProof/>
          <w:sz w:val="22"/>
          <w:szCs w:val="22"/>
          <w:lang w:val="tr-TR"/>
        </w:rPr>
        <w:tab/>
      </w:r>
      <w:r>
        <w:rPr>
          <w:noProof/>
        </w:rPr>
        <w:t>Sınıflandırma</w:t>
      </w:r>
      <w:r>
        <w:rPr>
          <w:noProof/>
        </w:rPr>
        <w:tab/>
      </w:r>
      <w:r>
        <w:rPr>
          <w:noProof/>
        </w:rPr>
        <w:fldChar w:fldCharType="begin"/>
      </w:r>
      <w:r>
        <w:rPr>
          <w:noProof/>
        </w:rPr>
        <w:instrText xml:space="preserve"> PAGEREF _Toc429041365 \h </w:instrText>
      </w:r>
      <w:ins w:id="17" w:author="fundaa" w:date="2015-09-08T15:21:00Z">
        <w:r>
          <w:rPr>
            <w:noProof/>
          </w:rPr>
        </w:r>
      </w:ins>
      <w:r>
        <w:rPr>
          <w:noProof/>
        </w:rPr>
        <w:fldChar w:fldCharType="separate"/>
      </w:r>
      <w:r>
        <w:rPr>
          <w:noProof/>
        </w:rPr>
        <w:t>2</w:t>
      </w:r>
      <w:r>
        <w:rPr>
          <w:noProof/>
        </w:rPr>
        <w:fldChar w:fldCharType="end"/>
      </w:r>
    </w:p>
    <w:p w:rsidR="008427E2" w:rsidRDefault="008427E2">
      <w:pPr>
        <w:pStyle w:val="TOC2"/>
        <w:tabs>
          <w:tab w:val="left" w:pos="800"/>
        </w:tabs>
        <w:rPr>
          <w:rFonts w:ascii="Calibri" w:hAnsi="Calibri" w:cs="Calibri"/>
          <w:noProof/>
          <w:sz w:val="22"/>
          <w:szCs w:val="22"/>
          <w:lang w:val="tr-TR"/>
        </w:rPr>
      </w:pPr>
      <w:r w:rsidRPr="00C90F25">
        <w:rPr>
          <w:noProof/>
          <w:lang w:val="tr-TR"/>
        </w:rPr>
        <w:t>4.2</w:t>
      </w:r>
      <w:r>
        <w:rPr>
          <w:rFonts w:ascii="Calibri" w:hAnsi="Calibri" w:cs="Calibri"/>
          <w:noProof/>
          <w:sz w:val="22"/>
          <w:szCs w:val="22"/>
          <w:lang w:val="tr-TR"/>
        </w:rPr>
        <w:tab/>
      </w:r>
      <w:r w:rsidRPr="00C90F25">
        <w:rPr>
          <w:noProof/>
          <w:lang w:val="tr-TR"/>
        </w:rPr>
        <w:t>Özellikler</w:t>
      </w:r>
      <w:r>
        <w:rPr>
          <w:noProof/>
        </w:rPr>
        <w:tab/>
      </w:r>
      <w:r>
        <w:rPr>
          <w:noProof/>
        </w:rPr>
        <w:fldChar w:fldCharType="begin"/>
      </w:r>
      <w:r>
        <w:rPr>
          <w:noProof/>
        </w:rPr>
        <w:instrText xml:space="preserve"> PAGEREF _Toc429041366 \h </w:instrText>
      </w:r>
      <w:ins w:id="18" w:author="fundaa" w:date="2015-09-08T15:21:00Z">
        <w:r>
          <w:rPr>
            <w:noProof/>
          </w:rPr>
        </w:r>
      </w:ins>
      <w:r>
        <w:rPr>
          <w:noProof/>
        </w:rPr>
        <w:fldChar w:fldCharType="separate"/>
      </w:r>
      <w:r>
        <w:rPr>
          <w:noProof/>
        </w:rPr>
        <w:t>2</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4.3</w:t>
      </w:r>
      <w:r>
        <w:rPr>
          <w:rFonts w:ascii="Calibri" w:hAnsi="Calibri" w:cs="Calibri"/>
          <w:noProof/>
          <w:sz w:val="22"/>
          <w:szCs w:val="22"/>
          <w:lang w:val="tr-TR"/>
        </w:rPr>
        <w:tab/>
      </w:r>
      <w:r>
        <w:rPr>
          <w:noProof/>
        </w:rPr>
        <w:t>Boyut ve toleranslar</w:t>
      </w:r>
      <w:r>
        <w:rPr>
          <w:noProof/>
        </w:rPr>
        <w:tab/>
      </w:r>
      <w:r>
        <w:rPr>
          <w:noProof/>
        </w:rPr>
        <w:fldChar w:fldCharType="begin"/>
      </w:r>
      <w:r>
        <w:rPr>
          <w:noProof/>
        </w:rPr>
        <w:instrText xml:space="preserve"> PAGEREF _Toc429041367 \h </w:instrText>
      </w:r>
      <w:ins w:id="19" w:author="fundaa" w:date="2015-09-08T15:21:00Z">
        <w:r>
          <w:rPr>
            <w:noProof/>
          </w:rPr>
        </w:r>
      </w:ins>
      <w:r>
        <w:rPr>
          <w:noProof/>
        </w:rPr>
        <w:fldChar w:fldCharType="separate"/>
      </w:r>
      <w:r>
        <w:rPr>
          <w:noProof/>
        </w:rPr>
        <w:t>4</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4.4</w:t>
      </w:r>
      <w:r>
        <w:rPr>
          <w:rFonts w:ascii="Calibri" w:hAnsi="Calibri" w:cs="Calibri"/>
          <w:noProof/>
          <w:sz w:val="22"/>
          <w:szCs w:val="22"/>
          <w:lang w:val="tr-TR"/>
        </w:rPr>
        <w:tab/>
      </w:r>
      <w:r>
        <w:rPr>
          <w:noProof/>
        </w:rPr>
        <w:t>Özellik, muayene ve madde numaraları</w:t>
      </w:r>
      <w:r>
        <w:rPr>
          <w:noProof/>
        </w:rPr>
        <w:tab/>
      </w:r>
      <w:r>
        <w:rPr>
          <w:noProof/>
        </w:rPr>
        <w:fldChar w:fldCharType="begin"/>
      </w:r>
      <w:r>
        <w:rPr>
          <w:noProof/>
        </w:rPr>
        <w:instrText xml:space="preserve"> PAGEREF _Toc429041368 \h </w:instrText>
      </w:r>
      <w:ins w:id="20" w:author="fundaa" w:date="2015-09-08T15:21:00Z">
        <w:r>
          <w:rPr>
            <w:noProof/>
          </w:rPr>
        </w:r>
      </w:ins>
      <w:r>
        <w:rPr>
          <w:noProof/>
        </w:rPr>
        <w:fldChar w:fldCharType="separate"/>
      </w:r>
      <w:r>
        <w:rPr>
          <w:noProof/>
        </w:rPr>
        <w:t>4</w:t>
      </w:r>
      <w:r>
        <w:rPr>
          <w:noProof/>
        </w:rPr>
        <w:fldChar w:fldCharType="end"/>
      </w:r>
    </w:p>
    <w:p w:rsidR="008427E2" w:rsidRDefault="008427E2">
      <w:pPr>
        <w:pStyle w:val="TOC1"/>
        <w:tabs>
          <w:tab w:val="left" w:pos="403"/>
        </w:tabs>
        <w:rPr>
          <w:rFonts w:ascii="Calibri" w:hAnsi="Calibri" w:cs="Calibri"/>
          <w:b w:val="0"/>
          <w:bCs w:val="0"/>
          <w:noProof/>
          <w:sz w:val="22"/>
          <w:szCs w:val="22"/>
          <w:lang w:val="tr-TR"/>
        </w:rPr>
      </w:pPr>
      <w:r>
        <w:rPr>
          <w:noProof/>
        </w:rPr>
        <w:t>5</w:t>
      </w:r>
      <w:r>
        <w:rPr>
          <w:rFonts w:ascii="Calibri" w:hAnsi="Calibri" w:cs="Calibri"/>
          <w:b w:val="0"/>
          <w:bCs w:val="0"/>
          <w:noProof/>
          <w:sz w:val="22"/>
          <w:szCs w:val="22"/>
          <w:lang w:val="tr-TR"/>
        </w:rPr>
        <w:tab/>
      </w:r>
      <w:r>
        <w:rPr>
          <w:noProof/>
        </w:rPr>
        <w:t>Numune alma ve muayeneler</w:t>
      </w:r>
      <w:r>
        <w:rPr>
          <w:noProof/>
        </w:rPr>
        <w:tab/>
      </w:r>
      <w:r>
        <w:rPr>
          <w:noProof/>
        </w:rPr>
        <w:fldChar w:fldCharType="begin"/>
      </w:r>
      <w:r>
        <w:rPr>
          <w:noProof/>
        </w:rPr>
        <w:instrText xml:space="preserve"> PAGEREF _Toc429041369 \h </w:instrText>
      </w:r>
      <w:ins w:id="21" w:author="fundaa" w:date="2015-09-08T15:21:00Z">
        <w:r>
          <w:rPr>
            <w:noProof/>
          </w:rPr>
        </w:r>
      </w:ins>
      <w:r>
        <w:rPr>
          <w:noProof/>
        </w:rPr>
        <w:fldChar w:fldCharType="separate"/>
      </w:r>
      <w:r>
        <w:rPr>
          <w:noProof/>
        </w:rPr>
        <w:t>4</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5.1</w:t>
      </w:r>
      <w:r>
        <w:rPr>
          <w:rFonts w:ascii="Calibri" w:hAnsi="Calibri" w:cs="Calibri"/>
          <w:noProof/>
          <w:sz w:val="22"/>
          <w:szCs w:val="22"/>
          <w:lang w:val="tr-TR"/>
        </w:rPr>
        <w:tab/>
      </w:r>
      <w:r>
        <w:rPr>
          <w:noProof/>
        </w:rPr>
        <w:t>Numune alma</w:t>
      </w:r>
      <w:r>
        <w:rPr>
          <w:noProof/>
        </w:rPr>
        <w:tab/>
      </w:r>
      <w:r>
        <w:rPr>
          <w:noProof/>
        </w:rPr>
        <w:fldChar w:fldCharType="begin"/>
      </w:r>
      <w:r>
        <w:rPr>
          <w:noProof/>
        </w:rPr>
        <w:instrText xml:space="preserve"> PAGEREF _Toc429041370 \h </w:instrText>
      </w:r>
      <w:ins w:id="22" w:author="fundaa" w:date="2015-09-08T15:21:00Z">
        <w:r>
          <w:rPr>
            <w:noProof/>
          </w:rPr>
        </w:r>
      </w:ins>
      <w:r>
        <w:rPr>
          <w:noProof/>
        </w:rPr>
        <w:fldChar w:fldCharType="separate"/>
      </w:r>
      <w:r>
        <w:rPr>
          <w:noProof/>
        </w:rPr>
        <w:t>4</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5.2</w:t>
      </w:r>
      <w:r>
        <w:rPr>
          <w:rFonts w:ascii="Calibri" w:hAnsi="Calibri" w:cs="Calibri"/>
          <w:noProof/>
          <w:sz w:val="22"/>
          <w:szCs w:val="22"/>
          <w:lang w:val="tr-TR"/>
        </w:rPr>
        <w:tab/>
      </w:r>
      <w:r>
        <w:rPr>
          <w:noProof/>
        </w:rPr>
        <w:t>Muayeneler</w:t>
      </w:r>
      <w:r>
        <w:rPr>
          <w:noProof/>
        </w:rPr>
        <w:tab/>
      </w:r>
      <w:r>
        <w:rPr>
          <w:noProof/>
        </w:rPr>
        <w:fldChar w:fldCharType="begin"/>
      </w:r>
      <w:r>
        <w:rPr>
          <w:noProof/>
        </w:rPr>
        <w:instrText xml:space="preserve"> PAGEREF _Toc429041371 \h </w:instrText>
      </w:r>
      <w:ins w:id="23" w:author="fundaa" w:date="2015-09-08T15:21:00Z">
        <w:r>
          <w:rPr>
            <w:noProof/>
          </w:rPr>
        </w:r>
      </w:ins>
      <w:r>
        <w:rPr>
          <w:noProof/>
        </w:rPr>
        <w:fldChar w:fldCharType="separate"/>
      </w:r>
      <w:r>
        <w:rPr>
          <w:noProof/>
        </w:rPr>
        <w:t>5</w:t>
      </w:r>
      <w:r>
        <w:rPr>
          <w:noProof/>
        </w:rPr>
        <w:fldChar w:fldCharType="end"/>
      </w:r>
    </w:p>
    <w:p w:rsidR="008427E2" w:rsidRDefault="008427E2">
      <w:pPr>
        <w:pStyle w:val="TOC2"/>
        <w:tabs>
          <w:tab w:val="left" w:pos="800"/>
        </w:tabs>
        <w:rPr>
          <w:rFonts w:ascii="Calibri" w:hAnsi="Calibri" w:cs="Calibri"/>
          <w:noProof/>
          <w:sz w:val="22"/>
          <w:szCs w:val="22"/>
          <w:lang w:val="tr-TR"/>
        </w:rPr>
      </w:pPr>
      <w:r w:rsidRPr="00C90F25">
        <w:rPr>
          <w:noProof/>
          <w:lang w:val="tr-TR"/>
        </w:rPr>
        <w:t>5.3</w:t>
      </w:r>
      <w:r>
        <w:rPr>
          <w:rFonts w:ascii="Calibri" w:hAnsi="Calibri" w:cs="Calibri"/>
          <w:noProof/>
          <w:sz w:val="22"/>
          <w:szCs w:val="22"/>
          <w:lang w:val="tr-TR"/>
        </w:rPr>
        <w:tab/>
      </w:r>
      <w:r w:rsidRPr="00C90F25">
        <w:rPr>
          <w:noProof/>
          <w:lang w:val="tr-TR"/>
        </w:rPr>
        <w:t>Deneyler</w:t>
      </w:r>
      <w:r>
        <w:rPr>
          <w:noProof/>
        </w:rPr>
        <w:tab/>
      </w:r>
      <w:r>
        <w:rPr>
          <w:noProof/>
        </w:rPr>
        <w:fldChar w:fldCharType="begin"/>
      </w:r>
      <w:r>
        <w:rPr>
          <w:noProof/>
        </w:rPr>
        <w:instrText xml:space="preserve"> PAGEREF _Toc429041372 \h </w:instrText>
      </w:r>
      <w:ins w:id="24" w:author="fundaa" w:date="2015-09-08T15:21:00Z">
        <w:r>
          <w:rPr>
            <w:noProof/>
          </w:rPr>
        </w:r>
      </w:ins>
      <w:r>
        <w:rPr>
          <w:noProof/>
        </w:rPr>
        <w:fldChar w:fldCharType="separate"/>
      </w:r>
      <w:r>
        <w:rPr>
          <w:noProof/>
        </w:rPr>
        <w:t>6</w:t>
      </w:r>
      <w:r>
        <w:rPr>
          <w:noProof/>
        </w:rPr>
        <w:fldChar w:fldCharType="end"/>
      </w:r>
    </w:p>
    <w:p w:rsidR="008427E2" w:rsidRDefault="008427E2">
      <w:pPr>
        <w:pStyle w:val="TOC2"/>
        <w:tabs>
          <w:tab w:val="left" w:pos="800"/>
        </w:tabs>
        <w:rPr>
          <w:rFonts w:ascii="Calibri" w:hAnsi="Calibri" w:cs="Calibri"/>
          <w:noProof/>
          <w:sz w:val="22"/>
          <w:szCs w:val="22"/>
          <w:lang w:val="tr-TR"/>
        </w:rPr>
      </w:pPr>
      <w:r w:rsidRPr="00C90F25">
        <w:rPr>
          <w:noProof/>
          <w:lang w:val="tr-TR"/>
        </w:rPr>
        <w:t>5.4</w:t>
      </w:r>
      <w:r>
        <w:rPr>
          <w:rFonts w:ascii="Calibri" w:hAnsi="Calibri" w:cs="Calibri"/>
          <w:noProof/>
          <w:sz w:val="22"/>
          <w:szCs w:val="22"/>
          <w:lang w:val="tr-TR"/>
        </w:rPr>
        <w:tab/>
      </w:r>
      <w:r w:rsidRPr="00C90F25">
        <w:rPr>
          <w:noProof/>
          <w:lang w:val="tr-TR"/>
        </w:rPr>
        <w:t>Değerlendirme</w:t>
      </w:r>
      <w:r>
        <w:rPr>
          <w:noProof/>
        </w:rPr>
        <w:tab/>
      </w:r>
      <w:r>
        <w:rPr>
          <w:noProof/>
        </w:rPr>
        <w:fldChar w:fldCharType="begin"/>
      </w:r>
      <w:r>
        <w:rPr>
          <w:noProof/>
        </w:rPr>
        <w:instrText xml:space="preserve"> PAGEREF _Toc429041373 \h </w:instrText>
      </w:r>
      <w:ins w:id="25" w:author="fundaa" w:date="2015-09-08T15:21:00Z">
        <w:r>
          <w:rPr>
            <w:noProof/>
          </w:rPr>
        </w:r>
      </w:ins>
      <w:r>
        <w:rPr>
          <w:noProof/>
        </w:rPr>
        <w:fldChar w:fldCharType="separate"/>
      </w:r>
      <w:r>
        <w:rPr>
          <w:noProof/>
        </w:rPr>
        <w:t>7</w:t>
      </w:r>
      <w:r>
        <w:rPr>
          <w:noProof/>
        </w:rPr>
        <w:fldChar w:fldCharType="end"/>
      </w:r>
    </w:p>
    <w:p w:rsidR="008427E2" w:rsidRDefault="008427E2">
      <w:pPr>
        <w:pStyle w:val="TOC2"/>
        <w:tabs>
          <w:tab w:val="left" w:pos="800"/>
        </w:tabs>
        <w:rPr>
          <w:rFonts w:ascii="Calibri" w:hAnsi="Calibri" w:cs="Calibri"/>
          <w:noProof/>
          <w:sz w:val="22"/>
          <w:szCs w:val="22"/>
          <w:lang w:val="tr-TR"/>
        </w:rPr>
      </w:pPr>
      <w:r w:rsidRPr="00C90F25">
        <w:rPr>
          <w:noProof/>
          <w:lang w:val="tr-TR"/>
        </w:rPr>
        <w:t>5.5</w:t>
      </w:r>
      <w:r>
        <w:rPr>
          <w:rFonts w:ascii="Calibri" w:hAnsi="Calibri" w:cs="Calibri"/>
          <w:noProof/>
          <w:sz w:val="22"/>
          <w:szCs w:val="22"/>
          <w:lang w:val="tr-TR"/>
        </w:rPr>
        <w:tab/>
      </w:r>
      <w:r w:rsidRPr="00C90F25">
        <w:rPr>
          <w:noProof/>
          <w:lang w:val="tr-TR"/>
        </w:rPr>
        <w:t>Muayene ve deney raporu</w:t>
      </w:r>
      <w:r>
        <w:rPr>
          <w:noProof/>
        </w:rPr>
        <w:tab/>
      </w:r>
      <w:r>
        <w:rPr>
          <w:noProof/>
        </w:rPr>
        <w:fldChar w:fldCharType="begin"/>
      </w:r>
      <w:r>
        <w:rPr>
          <w:noProof/>
        </w:rPr>
        <w:instrText xml:space="preserve"> PAGEREF _Toc429041374 \h </w:instrText>
      </w:r>
      <w:ins w:id="26" w:author="fundaa" w:date="2015-09-08T15:21:00Z">
        <w:r>
          <w:rPr>
            <w:noProof/>
          </w:rPr>
        </w:r>
      </w:ins>
      <w:r>
        <w:rPr>
          <w:noProof/>
        </w:rPr>
        <w:fldChar w:fldCharType="separate"/>
      </w:r>
      <w:r>
        <w:rPr>
          <w:noProof/>
        </w:rPr>
        <w:t>7</w:t>
      </w:r>
      <w:r>
        <w:rPr>
          <w:noProof/>
        </w:rPr>
        <w:fldChar w:fldCharType="end"/>
      </w:r>
    </w:p>
    <w:p w:rsidR="008427E2" w:rsidRDefault="008427E2">
      <w:pPr>
        <w:pStyle w:val="TOC1"/>
        <w:tabs>
          <w:tab w:val="left" w:pos="403"/>
        </w:tabs>
        <w:rPr>
          <w:rFonts w:ascii="Calibri" w:hAnsi="Calibri" w:cs="Calibri"/>
          <w:b w:val="0"/>
          <w:bCs w:val="0"/>
          <w:noProof/>
          <w:sz w:val="22"/>
          <w:szCs w:val="22"/>
          <w:lang w:val="tr-TR"/>
        </w:rPr>
      </w:pPr>
      <w:r>
        <w:rPr>
          <w:noProof/>
        </w:rPr>
        <w:t>6</w:t>
      </w:r>
      <w:r>
        <w:rPr>
          <w:rFonts w:ascii="Calibri" w:hAnsi="Calibri" w:cs="Calibri"/>
          <w:b w:val="0"/>
          <w:bCs w:val="0"/>
          <w:noProof/>
          <w:sz w:val="22"/>
          <w:szCs w:val="22"/>
          <w:lang w:val="tr-TR"/>
        </w:rPr>
        <w:tab/>
      </w:r>
      <w:r>
        <w:rPr>
          <w:noProof/>
        </w:rPr>
        <w:t>Piyasaya arz</w:t>
      </w:r>
      <w:r>
        <w:rPr>
          <w:noProof/>
        </w:rPr>
        <w:tab/>
      </w:r>
      <w:r>
        <w:rPr>
          <w:noProof/>
        </w:rPr>
        <w:fldChar w:fldCharType="begin"/>
      </w:r>
      <w:r>
        <w:rPr>
          <w:noProof/>
        </w:rPr>
        <w:instrText xml:space="preserve"> PAGEREF _Toc429041375 \h </w:instrText>
      </w:r>
      <w:ins w:id="27" w:author="fundaa" w:date="2015-09-08T15:21:00Z">
        <w:r>
          <w:rPr>
            <w:noProof/>
          </w:rPr>
        </w:r>
      </w:ins>
      <w:r>
        <w:rPr>
          <w:noProof/>
        </w:rPr>
        <w:fldChar w:fldCharType="separate"/>
      </w:r>
      <w:r>
        <w:rPr>
          <w:noProof/>
        </w:rPr>
        <w:t>7</w:t>
      </w:r>
      <w:r>
        <w:rPr>
          <w:noProof/>
        </w:rPr>
        <w:fldChar w:fldCharType="end"/>
      </w:r>
    </w:p>
    <w:p w:rsidR="008427E2" w:rsidRDefault="008427E2">
      <w:pPr>
        <w:pStyle w:val="TOC2"/>
        <w:tabs>
          <w:tab w:val="left" w:pos="800"/>
        </w:tabs>
        <w:rPr>
          <w:rFonts w:ascii="Calibri" w:hAnsi="Calibri" w:cs="Calibri"/>
          <w:noProof/>
          <w:sz w:val="22"/>
          <w:szCs w:val="22"/>
          <w:lang w:val="tr-TR"/>
        </w:rPr>
      </w:pPr>
      <w:r w:rsidRPr="00C90F25">
        <w:rPr>
          <w:noProof/>
          <w:lang w:val="tr-TR"/>
        </w:rPr>
        <w:t>6.1</w:t>
      </w:r>
      <w:r>
        <w:rPr>
          <w:rFonts w:ascii="Calibri" w:hAnsi="Calibri" w:cs="Calibri"/>
          <w:noProof/>
          <w:sz w:val="22"/>
          <w:szCs w:val="22"/>
          <w:lang w:val="tr-TR"/>
        </w:rPr>
        <w:tab/>
      </w:r>
      <w:r w:rsidRPr="00C90F25">
        <w:rPr>
          <w:noProof/>
          <w:lang w:val="tr-TR"/>
        </w:rPr>
        <w:t>Bir örneklik</w:t>
      </w:r>
      <w:r>
        <w:rPr>
          <w:noProof/>
        </w:rPr>
        <w:tab/>
      </w:r>
      <w:r>
        <w:rPr>
          <w:noProof/>
        </w:rPr>
        <w:fldChar w:fldCharType="begin"/>
      </w:r>
      <w:r>
        <w:rPr>
          <w:noProof/>
        </w:rPr>
        <w:instrText xml:space="preserve"> PAGEREF _Toc429041376 \h </w:instrText>
      </w:r>
      <w:ins w:id="28" w:author="fundaa" w:date="2015-09-08T15:21:00Z">
        <w:r>
          <w:rPr>
            <w:noProof/>
          </w:rPr>
        </w:r>
      </w:ins>
      <w:r>
        <w:rPr>
          <w:noProof/>
        </w:rPr>
        <w:fldChar w:fldCharType="separate"/>
      </w:r>
      <w:r>
        <w:rPr>
          <w:noProof/>
        </w:rPr>
        <w:t>7</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6.2</w:t>
      </w:r>
      <w:r>
        <w:rPr>
          <w:rFonts w:ascii="Calibri" w:hAnsi="Calibri" w:cs="Calibri"/>
          <w:noProof/>
          <w:sz w:val="22"/>
          <w:szCs w:val="22"/>
          <w:lang w:val="tr-TR"/>
        </w:rPr>
        <w:tab/>
      </w:r>
      <w:r>
        <w:rPr>
          <w:noProof/>
        </w:rPr>
        <w:t>Ambalajlama</w:t>
      </w:r>
      <w:r>
        <w:rPr>
          <w:noProof/>
        </w:rPr>
        <w:tab/>
      </w:r>
      <w:r>
        <w:rPr>
          <w:noProof/>
        </w:rPr>
        <w:fldChar w:fldCharType="begin"/>
      </w:r>
      <w:r>
        <w:rPr>
          <w:noProof/>
        </w:rPr>
        <w:instrText xml:space="preserve"> PAGEREF _Toc429041377 \h </w:instrText>
      </w:r>
      <w:ins w:id="29" w:author="fundaa" w:date="2015-09-08T15:21:00Z">
        <w:r>
          <w:rPr>
            <w:noProof/>
          </w:rPr>
        </w:r>
      </w:ins>
      <w:r>
        <w:rPr>
          <w:noProof/>
        </w:rPr>
        <w:fldChar w:fldCharType="separate"/>
      </w:r>
      <w:r>
        <w:rPr>
          <w:noProof/>
        </w:rPr>
        <w:t>7</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6.3</w:t>
      </w:r>
      <w:r>
        <w:rPr>
          <w:rFonts w:ascii="Calibri" w:hAnsi="Calibri" w:cs="Calibri"/>
          <w:noProof/>
          <w:sz w:val="22"/>
          <w:szCs w:val="22"/>
          <w:lang w:val="tr-TR"/>
        </w:rPr>
        <w:tab/>
      </w:r>
      <w:r>
        <w:rPr>
          <w:noProof/>
        </w:rPr>
        <w:t>İşaretleme</w:t>
      </w:r>
      <w:r>
        <w:rPr>
          <w:noProof/>
        </w:rPr>
        <w:tab/>
      </w:r>
      <w:r>
        <w:rPr>
          <w:noProof/>
        </w:rPr>
        <w:fldChar w:fldCharType="begin"/>
      </w:r>
      <w:r>
        <w:rPr>
          <w:noProof/>
        </w:rPr>
        <w:instrText xml:space="preserve"> PAGEREF _Toc429041378 \h </w:instrText>
      </w:r>
      <w:ins w:id="30" w:author="fundaa" w:date="2015-09-08T15:21:00Z">
        <w:r>
          <w:rPr>
            <w:noProof/>
          </w:rPr>
        </w:r>
      </w:ins>
      <w:r>
        <w:rPr>
          <w:noProof/>
        </w:rPr>
        <w:fldChar w:fldCharType="separate"/>
      </w:r>
      <w:r>
        <w:rPr>
          <w:noProof/>
        </w:rPr>
        <w:t>8</w:t>
      </w:r>
      <w:r>
        <w:rPr>
          <w:noProof/>
        </w:rPr>
        <w:fldChar w:fldCharType="end"/>
      </w:r>
    </w:p>
    <w:p w:rsidR="008427E2" w:rsidRDefault="008427E2">
      <w:pPr>
        <w:pStyle w:val="TOC2"/>
        <w:tabs>
          <w:tab w:val="left" w:pos="800"/>
        </w:tabs>
        <w:rPr>
          <w:rFonts w:ascii="Calibri" w:hAnsi="Calibri" w:cs="Calibri"/>
          <w:noProof/>
          <w:sz w:val="22"/>
          <w:szCs w:val="22"/>
          <w:lang w:val="tr-TR"/>
        </w:rPr>
      </w:pPr>
      <w:r>
        <w:rPr>
          <w:noProof/>
        </w:rPr>
        <w:t>6.4</w:t>
      </w:r>
      <w:r>
        <w:rPr>
          <w:rFonts w:ascii="Calibri" w:hAnsi="Calibri" w:cs="Calibri"/>
          <w:noProof/>
          <w:sz w:val="22"/>
          <w:szCs w:val="22"/>
          <w:lang w:val="tr-TR"/>
        </w:rPr>
        <w:tab/>
      </w:r>
      <w:r>
        <w:rPr>
          <w:noProof/>
        </w:rPr>
        <w:t>Muhafaza ve taşıma</w:t>
      </w:r>
      <w:r>
        <w:rPr>
          <w:noProof/>
        </w:rPr>
        <w:tab/>
      </w:r>
      <w:r>
        <w:rPr>
          <w:noProof/>
        </w:rPr>
        <w:fldChar w:fldCharType="begin"/>
      </w:r>
      <w:r>
        <w:rPr>
          <w:noProof/>
        </w:rPr>
        <w:instrText xml:space="preserve"> PAGEREF _Toc429041379 \h </w:instrText>
      </w:r>
      <w:ins w:id="31" w:author="fundaa" w:date="2015-09-08T15:21:00Z">
        <w:r>
          <w:rPr>
            <w:noProof/>
          </w:rPr>
        </w:r>
      </w:ins>
      <w:r>
        <w:rPr>
          <w:noProof/>
        </w:rPr>
        <w:fldChar w:fldCharType="separate"/>
      </w:r>
      <w:r>
        <w:rPr>
          <w:noProof/>
        </w:rPr>
        <w:t>8</w:t>
      </w:r>
      <w:r>
        <w:rPr>
          <w:noProof/>
        </w:rPr>
        <w:fldChar w:fldCharType="end"/>
      </w:r>
    </w:p>
    <w:p w:rsidR="008427E2" w:rsidRDefault="008427E2">
      <w:pPr>
        <w:pStyle w:val="TOC1"/>
        <w:tabs>
          <w:tab w:val="left" w:pos="403"/>
        </w:tabs>
        <w:rPr>
          <w:rFonts w:ascii="Calibri" w:hAnsi="Calibri" w:cs="Calibri"/>
          <w:b w:val="0"/>
          <w:bCs w:val="0"/>
          <w:noProof/>
          <w:sz w:val="22"/>
          <w:szCs w:val="22"/>
          <w:lang w:val="tr-TR"/>
        </w:rPr>
      </w:pPr>
      <w:r>
        <w:rPr>
          <w:noProof/>
        </w:rPr>
        <w:t>7</w:t>
      </w:r>
      <w:r>
        <w:rPr>
          <w:rFonts w:ascii="Calibri" w:hAnsi="Calibri" w:cs="Calibri"/>
          <w:b w:val="0"/>
          <w:bCs w:val="0"/>
          <w:noProof/>
          <w:sz w:val="22"/>
          <w:szCs w:val="22"/>
          <w:lang w:val="tr-TR"/>
        </w:rPr>
        <w:tab/>
      </w:r>
      <w:r>
        <w:rPr>
          <w:noProof/>
        </w:rPr>
        <w:t>Çeşitli hükümler</w:t>
      </w:r>
      <w:r>
        <w:rPr>
          <w:noProof/>
        </w:rPr>
        <w:tab/>
      </w:r>
      <w:r>
        <w:rPr>
          <w:noProof/>
        </w:rPr>
        <w:fldChar w:fldCharType="begin"/>
      </w:r>
      <w:r>
        <w:rPr>
          <w:noProof/>
        </w:rPr>
        <w:instrText xml:space="preserve"> PAGEREF _Toc429041380 \h </w:instrText>
      </w:r>
      <w:ins w:id="32" w:author="fundaa" w:date="2015-09-08T15:21:00Z">
        <w:r>
          <w:rPr>
            <w:noProof/>
          </w:rPr>
        </w:r>
      </w:ins>
      <w:r>
        <w:rPr>
          <w:noProof/>
        </w:rPr>
        <w:fldChar w:fldCharType="separate"/>
      </w:r>
      <w:r>
        <w:rPr>
          <w:noProof/>
        </w:rPr>
        <w:t>8</w:t>
      </w:r>
      <w:r>
        <w:rPr>
          <w:noProof/>
        </w:rPr>
        <w:fldChar w:fldCharType="end"/>
      </w:r>
    </w:p>
    <w:p w:rsidR="008427E2" w:rsidRDefault="008427E2">
      <w:pPr>
        <w:pStyle w:val="TOC1"/>
        <w:rPr>
          <w:rFonts w:ascii="Calibri" w:hAnsi="Calibri" w:cs="Calibri"/>
          <w:b w:val="0"/>
          <w:bCs w:val="0"/>
          <w:noProof/>
          <w:sz w:val="22"/>
          <w:szCs w:val="22"/>
          <w:lang w:val="tr-TR"/>
        </w:rPr>
      </w:pPr>
      <w:r>
        <w:rPr>
          <w:noProof/>
        </w:rPr>
        <w:t>Yararlanılan kaynaklar</w:t>
      </w:r>
      <w:r>
        <w:rPr>
          <w:noProof/>
        </w:rPr>
        <w:tab/>
      </w:r>
      <w:r>
        <w:rPr>
          <w:noProof/>
        </w:rPr>
        <w:fldChar w:fldCharType="begin"/>
      </w:r>
      <w:r>
        <w:rPr>
          <w:noProof/>
        </w:rPr>
        <w:instrText xml:space="preserve"> PAGEREF _Toc429041381 \h </w:instrText>
      </w:r>
      <w:ins w:id="33" w:author="fundaa" w:date="2015-09-08T15:21:00Z">
        <w:r>
          <w:rPr>
            <w:noProof/>
          </w:rPr>
        </w:r>
      </w:ins>
      <w:r>
        <w:rPr>
          <w:noProof/>
        </w:rPr>
        <w:fldChar w:fldCharType="separate"/>
      </w:r>
      <w:r>
        <w:rPr>
          <w:noProof/>
        </w:rPr>
        <w:t>9</w:t>
      </w:r>
      <w:r>
        <w:rPr>
          <w:noProof/>
        </w:rPr>
        <w:fldChar w:fldCharType="end"/>
      </w:r>
    </w:p>
    <w:p w:rsidR="008427E2" w:rsidRDefault="008427E2" w:rsidP="00205CC5">
      <w:pPr>
        <w:rPr>
          <w:b/>
          <w:bCs/>
          <w:lang w:val="en-AU"/>
        </w:rPr>
      </w:pPr>
      <w:r>
        <w:rPr>
          <w:b/>
          <w:bCs/>
        </w:rPr>
        <w:fldChar w:fldCharType="end"/>
      </w:r>
    </w:p>
    <w:p w:rsidR="008427E2" w:rsidRDefault="008427E2" w:rsidP="00205CC5"/>
    <w:p w:rsidR="008427E2" w:rsidRDefault="008427E2" w:rsidP="00205CC5"/>
    <w:p w:rsidR="008427E2" w:rsidRDefault="008427E2" w:rsidP="00205CC5"/>
    <w:p w:rsidR="008427E2" w:rsidRDefault="008427E2" w:rsidP="00B66EEF">
      <w:pPr>
        <w:pStyle w:val="Heading4"/>
        <w:rPr>
          <w:sz w:val="28"/>
          <w:szCs w:val="28"/>
        </w:rPr>
        <w:sectPr w:rsidR="008427E2" w:rsidSect="003B4535">
          <w:headerReference w:type="even" r:id="rId13"/>
          <w:headerReference w:type="default" r:id="rId14"/>
          <w:footerReference w:type="even" r:id="rId15"/>
          <w:footerReference w:type="default" r:id="rId16"/>
          <w:type w:val="continuous"/>
          <w:pgSz w:w="11906" w:h="16838" w:code="9"/>
          <w:pgMar w:top="1418" w:right="1134" w:bottom="1134" w:left="1134" w:header="851" w:footer="851" w:gutter="0"/>
          <w:pgNumType w:start="3"/>
          <w:cols w:space="708"/>
        </w:sectPr>
      </w:pPr>
      <w:bookmarkStart w:id="34" w:name="_Toc96843979"/>
      <w:bookmarkEnd w:id="0"/>
      <w:bookmarkEnd w:id="1"/>
    </w:p>
    <w:p w:rsidR="008427E2" w:rsidRDefault="008427E2" w:rsidP="00B66EEF">
      <w:pPr>
        <w:pStyle w:val="Heading4"/>
      </w:pPr>
      <w:r>
        <w:rPr>
          <w:sz w:val="28"/>
          <w:szCs w:val="28"/>
        </w:rPr>
        <w:t>Kurutulmuş çilek</w:t>
      </w:r>
      <w:bookmarkEnd w:id="34"/>
    </w:p>
    <w:p w:rsidR="008427E2" w:rsidRDefault="008427E2" w:rsidP="00AF0C32">
      <w:pPr>
        <w:jc w:val="center"/>
        <w:outlineLvl w:val="0"/>
        <w:rPr>
          <w:b/>
          <w:bCs/>
          <w:sz w:val="24"/>
          <w:szCs w:val="24"/>
        </w:rPr>
      </w:pPr>
      <w:bookmarkStart w:id="35" w:name="_Toc126407923"/>
    </w:p>
    <w:p w:rsidR="008427E2" w:rsidRDefault="008427E2" w:rsidP="00AF0C32">
      <w:pPr>
        <w:pBdr>
          <w:top w:val="single" w:sz="4" w:space="1" w:color="auto"/>
        </w:pBdr>
        <w:jc w:val="center"/>
        <w:outlineLvl w:val="0"/>
        <w:rPr>
          <w:b/>
          <w:bCs/>
          <w:sz w:val="24"/>
          <w:szCs w:val="24"/>
        </w:rPr>
      </w:pPr>
    </w:p>
    <w:p w:rsidR="008427E2" w:rsidRDefault="008427E2" w:rsidP="00AD4AF8">
      <w:pPr>
        <w:pStyle w:val="Heading1"/>
      </w:pPr>
      <w:bookmarkStart w:id="36" w:name="_Toc429041356"/>
      <w:r>
        <w:t>1</w:t>
      </w:r>
      <w:r>
        <w:tab/>
        <w:t>Kapsam</w:t>
      </w:r>
      <w:bookmarkEnd w:id="36"/>
    </w:p>
    <w:bookmarkEnd w:id="35"/>
    <w:p w:rsidR="008427E2" w:rsidRDefault="008427E2" w:rsidP="00205CC5">
      <w:pPr>
        <w:pStyle w:val="BodyText"/>
        <w:spacing w:after="0"/>
        <w:jc w:val="both"/>
      </w:pPr>
      <w:r>
        <w:t>Bu standard, kurutulmuş çileği kapsar.</w:t>
      </w:r>
    </w:p>
    <w:p w:rsidR="008427E2" w:rsidRDefault="008427E2" w:rsidP="00104C03">
      <w:pPr>
        <w:pStyle w:val="BodyText"/>
        <w:spacing w:after="0"/>
        <w:jc w:val="both"/>
      </w:pPr>
    </w:p>
    <w:p w:rsidR="008427E2" w:rsidRDefault="008427E2" w:rsidP="00205CC5">
      <w:pPr>
        <w:pStyle w:val="BodyText"/>
        <w:spacing w:after="0"/>
      </w:pPr>
      <w:bookmarkStart w:id="37" w:name="_Toc126407924"/>
      <w:r w:rsidRPr="00B66EEF">
        <w:rPr>
          <w:b/>
          <w:bCs/>
        </w:rPr>
        <w:t xml:space="preserve">Not </w:t>
      </w:r>
      <w:r>
        <w:rPr>
          <w:b/>
          <w:bCs/>
        </w:rPr>
        <w:t>-</w:t>
      </w:r>
      <w:r>
        <w:t xml:space="preserve"> Standard metninde bundan sonra “Kurutulmuş çilek” ifadesi yerine “çilek”  kullanılacaktır.</w:t>
      </w:r>
    </w:p>
    <w:bookmarkEnd w:id="37"/>
    <w:p w:rsidR="008427E2" w:rsidRDefault="008427E2" w:rsidP="00205CC5">
      <w:pPr>
        <w:pStyle w:val="BodyText"/>
        <w:spacing w:after="0"/>
      </w:pPr>
    </w:p>
    <w:p w:rsidR="008427E2" w:rsidRDefault="008427E2" w:rsidP="00205CC5">
      <w:pPr>
        <w:pStyle w:val="Heading1"/>
      </w:pPr>
      <w:bookmarkStart w:id="38" w:name="_Toc126407925"/>
      <w:bookmarkStart w:id="39" w:name="_Toc429041357"/>
      <w:r>
        <w:t>2</w:t>
      </w:r>
      <w:r>
        <w:tab/>
      </w:r>
      <w:bookmarkStart w:id="40" w:name="_Toc506094232"/>
      <w:r>
        <w:t>Atıf yapılan standar</w:t>
      </w:r>
      <w:bookmarkEnd w:id="40"/>
      <w:r>
        <w:t>d</w:t>
      </w:r>
      <w:bookmarkEnd w:id="38"/>
      <w:r>
        <w:t xml:space="preserve"> ve/veya dokümanlar</w:t>
      </w:r>
      <w:bookmarkEnd w:id="39"/>
    </w:p>
    <w:p w:rsidR="008427E2" w:rsidRPr="00861B91" w:rsidRDefault="008427E2" w:rsidP="00702F9F">
      <w:pPr>
        <w:jc w:val="both"/>
      </w:pPr>
      <w:r>
        <w:t xml:space="preserve">Bu standardda diğer standard ve/veya dokümanlara atıf yapılmaktadır. Bu atıflar metin içerisinde uygun yerlerde belirtilmiş ve aşağıda liste halinde verilmiştir. </w:t>
      </w:r>
      <w:r>
        <w:rPr>
          <w:b/>
          <w:bCs/>
        </w:rPr>
        <w:t>*</w:t>
      </w:r>
      <w:r>
        <w:t xml:space="preserve"> işaretli olanlar </w:t>
      </w:r>
      <w:r w:rsidRPr="00861B91">
        <w:t>bu standardın basıldığı tarihte  İngilizce metin olarak yayımlanmış olan Türk Standardlarıdır</w:t>
      </w:r>
    </w:p>
    <w:p w:rsidR="008427E2" w:rsidRDefault="008427E2" w:rsidP="00205CC5">
      <w:pPr>
        <w:pStyle w:val="BodyText"/>
        <w:spacing w:after="0"/>
        <w:jc w:val="both"/>
      </w:pPr>
    </w:p>
    <w:tbl>
      <w:tblPr>
        <w:tblW w:w="962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163"/>
        <w:gridCol w:w="4066"/>
        <w:gridCol w:w="4400"/>
      </w:tblGrid>
      <w:tr w:rsidR="008427E2">
        <w:tc>
          <w:tcPr>
            <w:tcW w:w="1163" w:type="dxa"/>
            <w:vAlign w:val="center"/>
          </w:tcPr>
          <w:p w:rsidR="008427E2" w:rsidRDefault="008427E2" w:rsidP="00B66EEF">
            <w:pPr>
              <w:pStyle w:val="BodyTextIndent2"/>
              <w:spacing w:after="0" w:line="240" w:lineRule="auto"/>
              <w:ind w:left="0"/>
              <w:rPr>
                <w:b/>
                <w:bCs/>
              </w:rPr>
            </w:pPr>
            <w:r>
              <w:rPr>
                <w:b/>
                <w:bCs/>
              </w:rPr>
              <w:t>TS No</w:t>
            </w:r>
          </w:p>
        </w:tc>
        <w:tc>
          <w:tcPr>
            <w:tcW w:w="4066" w:type="dxa"/>
            <w:vAlign w:val="center"/>
          </w:tcPr>
          <w:p w:rsidR="008427E2" w:rsidRDefault="008427E2" w:rsidP="00205CC5">
            <w:pPr>
              <w:pStyle w:val="BodyTextIndent2"/>
              <w:spacing w:after="0" w:line="240" w:lineRule="auto"/>
              <w:jc w:val="center"/>
              <w:rPr>
                <w:b/>
                <w:bCs/>
              </w:rPr>
            </w:pPr>
            <w:r>
              <w:rPr>
                <w:b/>
                <w:bCs/>
              </w:rPr>
              <w:t>Türkçe Adı</w:t>
            </w:r>
          </w:p>
        </w:tc>
        <w:tc>
          <w:tcPr>
            <w:tcW w:w="4400" w:type="dxa"/>
            <w:vAlign w:val="center"/>
          </w:tcPr>
          <w:p w:rsidR="008427E2" w:rsidRDefault="008427E2" w:rsidP="00205CC5">
            <w:pPr>
              <w:pStyle w:val="BodyTextIndent2"/>
              <w:spacing w:after="0" w:line="240" w:lineRule="auto"/>
              <w:jc w:val="center"/>
              <w:rPr>
                <w:b/>
                <w:bCs/>
              </w:rPr>
            </w:pPr>
            <w:r>
              <w:rPr>
                <w:b/>
                <w:bCs/>
              </w:rPr>
              <w:t>İngilizce Adı</w:t>
            </w:r>
          </w:p>
        </w:tc>
      </w:tr>
      <w:tr w:rsidR="008427E2" w:rsidRPr="00B66EEF">
        <w:tc>
          <w:tcPr>
            <w:tcW w:w="1163" w:type="dxa"/>
            <w:vAlign w:val="center"/>
          </w:tcPr>
          <w:p w:rsidR="008427E2" w:rsidRPr="00B66EEF" w:rsidRDefault="008427E2" w:rsidP="00B66EEF">
            <w:pPr>
              <w:pStyle w:val="BodyTextIndent2"/>
              <w:spacing w:after="0" w:line="240" w:lineRule="auto"/>
              <w:ind w:left="0"/>
            </w:pPr>
            <w:r w:rsidRPr="00B66EEF">
              <w:t>TS 545</w:t>
            </w:r>
          </w:p>
        </w:tc>
        <w:tc>
          <w:tcPr>
            <w:tcW w:w="4066" w:type="dxa"/>
            <w:vAlign w:val="center"/>
          </w:tcPr>
          <w:p w:rsidR="008427E2" w:rsidRPr="00B66EEF" w:rsidRDefault="008427E2" w:rsidP="00B66EEF">
            <w:pPr>
              <w:pStyle w:val="BodyTextIndent2"/>
              <w:spacing w:after="0" w:line="240" w:lineRule="auto"/>
              <w:ind w:left="0"/>
            </w:pPr>
            <w:r w:rsidRPr="00B66EEF">
              <w:t>Ayarlı çözeltilerin hazırlanması</w:t>
            </w:r>
          </w:p>
        </w:tc>
        <w:tc>
          <w:tcPr>
            <w:tcW w:w="4400" w:type="dxa"/>
            <w:vAlign w:val="center"/>
          </w:tcPr>
          <w:p w:rsidR="008427E2" w:rsidRPr="00B66EEF" w:rsidRDefault="008427E2" w:rsidP="00B66EEF">
            <w:pPr>
              <w:pStyle w:val="BodyTextIndent2"/>
              <w:spacing w:after="0" w:line="240" w:lineRule="auto"/>
              <w:ind w:left="0"/>
            </w:pPr>
            <w:r>
              <w:t>Preparation of standard solutions for volumetric a</w:t>
            </w:r>
            <w:r w:rsidRPr="00B66EEF">
              <w:t>nalysis</w:t>
            </w:r>
          </w:p>
        </w:tc>
      </w:tr>
      <w:tr w:rsidR="008427E2" w:rsidRPr="00D6531F">
        <w:tc>
          <w:tcPr>
            <w:tcW w:w="1163" w:type="dxa"/>
            <w:vAlign w:val="center"/>
          </w:tcPr>
          <w:p w:rsidR="008427E2" w:rsidRPr="00002823" w:rsidRDefault="008427E2" w:rsidP="007A5097">
            <w:pPr>
              <w:pStyle w:val="Header"/>
              <w:tabs>
                <w:tab w:val="left" w:pos="3240"/>
              </w:tabs>
              <w:ind w:right="-39"/>
            </w:pPr>
            <w:r w:rsidRPr="00002823">
              <w:t xml:space="preserve">TS 546 </w:t>
            </w:r>
          </w:p>
        </w:tc>
        <w:tc>
          <w:tcPr>
            <w:tcW w:w="4066" w:type="dxa"/>
            <w:vAlign w:val="center"/>
          </w:tcPr>
          <w:p w:rsidR="008427E2" w:rsidRPr="00002823" w:rsidRDefault="008427E2" w:rsidP="007A5097">
            <w:pPr>
              <w:pStyle w:val="Header"/>
              <w:tabs>
                <w:tab w:val="left" w:pos="3240"/>
              </w:tabs>
              <w:ind w:right="-39"/>
            </w:pPr>
            <w:r w:rsidRPr="00002823">
              <w:t>Standard çözeltilerin hazırlanması</w:t>
            </w:r>
          </w:p>
        </w:tc>
        <w:tc>
          <w:tcPr>
            <w:tcW w:w="4400" w:type="dxa"/>
            <w:vAlign w:val="center"/>
          </w:tcPr>
          <w:p w:rsidR="008427E2" w:rsidRPr="00002823" w:rsidRDefault="008427E2" w:rsidP="007A5097">
            <w:pPr>
              <w:pStyle w:val="Header"/>
              <w:tabs>
                <w:tab w:val="left" w:pos="3240"/>
              </w:tabs>
              <w:ind w:right="-39"/>
            </w:pPr>
            <w:r w:rsidRPr="00002823">
              <w:t>Preparation of standard solutions for colorimetric analysis</w:t>
            </w: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2104</w:t>
            </w:r>
          </w:p>
        </w:tc>
        <w:tc>
          <w:tcPr>
            <w:tcW w:w="4066" w:type="dxa"/>
            <w:vAlign w:val="center"/>
          </w:tcPr>
          <w:p w:rsidR="008427E2" w:rsidRPr="00002823" w:rsidRDefault="008427E2" w:rsidP="00432F64">
            <w:pPr>
              <w:pStyle w:val="Header"/>
              <w:tabs>
                <w:tab w:val="left" w:pos="3240"/>
              </w:tabs>
              <w:ind w:right="-39"/>
            </w:pPr>
            <w:r w:rsidRPr="00002823">
              <w:t>Belirteçler - Belirteç çözeltileri hazırlama yöntemleri</w:t>
            </w:r>
          </w:p>
        </w:tc>
        <w:tc>
          <w:tcPr>
            <w:tcW w:w="4400" w:type="dxa"/>
            <w:vAlign w:val="center"/>
          </w:tcPr>
          <w:p w:rsidR="008427E2" w:rsidRPr="00794E5F" w:rsidRDefault="008427E2" w:rsidP="00432F64">
            <w:r w:rsidRPr="00B66EEF">
              <w:t>Indicators</w:t>
            </w:r>
            <w:r>
              <w:t xml:space="preserve"> </w:t>
            </w:r>
            <w:r w:rsidRPr="00B66EEF">
              <w:t>-</w:t>
            </w:r>
            <w:r>
              <w:t xml:space="preserve"> Methods of preparation of indicator s</w:t>
            </w:r>
            <w:r w:rsidRPr="00B66EEF">
              <w:t>olutions</w:t>
            </w:r>
          </w:p>
        </w:tc>
      </w:tr>
      <w:tr w:rsidR="008427E2" w:rsidRPr="00B66EEF">
        <w:tc>
          <w:tcPr>
            <w:tcW w:w="1163" w:type="dxa"/>
            <w:vAlign w:val="center"/>
          </w:tcPr>
          <w:p w:rsidR="008427E2" w:rsidRPr="00B66EEF" w:rsidRDefault="008427E2" w:rsidP="00A752FF">
            <w:pPr>
              <w:pStyle w:val="BodyTextIndent2"/>
              <w:spacing w:after="0" w:line="240" w:lineRule="auto"/>
              <w:ind w:left="0"/>
            </w:pPr>
            <w:r w:rsidRPr="00B66EEF">
              <w:t xml:space="preserve">TS </w:t>
            </w:r>
            <w:r>
              <w:t>185</w:t>
            </w:r>
          </w:p>
        </w:tc>
        <w:tc>
          <w:tcPr>
            <w:tcW w:w="4066" w:type="dxa"/>
            <w:vAlign w:val="center"/>
          </w:tcPr>
          <w:p w:rsidR="008427E2" w:rsidRDefault="008427E2">
            <w:pPr>
              <w:pStyle w:val="BodyTextIndent2"/>
              <w:spacing w:after="0" w:line="240" w:lineRule="auto"/>
              <w:ind w:left="0"/>
            </w:pPr>
            <w:r>
              <w:t>Çilek</w:t>
            </w:r>
          </w:p>
        </w:tc>
        <w:tc>
          <w:tcPr>
            <w:tcW w:w="4400" w:type="dxa"/>
            <w:vAlign w:val="center"/>
          </w:tcPr>
          <w:p w:rsidR="008427E2" w:rsidRPr="00104C03" w:rsidRDefault="008427E2" w:rsidP="00C3340E">
            <w:pPr>
              <w:pStyle w:val="Heading9"/>
              <w:rPr>
                <w:sz w:val="20"/>
                <w:szCs w:val="20"/>
              </w:rPr>
            </w:pPr>
            <w:r w:rsidRPr="008B3CAC">
              <w:rPr>
                <w:sz w:val="20"/>
                <w:szCs w:val="20"/>
              </w:rPr>
              <w:t>Strawberries</w:t>
            </w:r>
          </w:p>
          <w:p w:rsidR="008427E2" w:rsidRPr="00B66EEF" w:rsidRDefault="008427E2" w:rsidP="00A752FF">
            <w:pPr>
              <w:pStyle w:val="BodyTextIndent2"/>
              <w:spacing w:after="0" w:line="240" w:lineRule="auto"/>
              <w:ind w:left="0"/>
            </w:pP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ISO 2859-10</w:t>
            </w:r>
          </w:p>
        </w:tc>
        <w:tc>
          <w:tcPr>
            <w:tcW w:w="4066" w:type="dxa"/>
            <w:vAlign w:val="center"/>
          </w:tcPr>
          <w:p w:rsidR="008427E2" w:rsidRPr="00002823" w:rsidRDefault="008427E2" w:rsidP="00432F64">
            <w:pPr>
              <w:pStyle w:val="Header"/>
              <w:tabs>
                <w:tab w:val="left" w:pos="3240"/>
              </w:tabs>
              <w:ind w:right="-39"/>
            </w:pPr>
            <w:r w:rsidRPr="00002823">
              <w:t>Muayene ve deney için numune alma metotları - Nitel özelliklere göre - Bölüm 10: Nitel özelliklere göre muayene için ISO 2859 serisi standardlara giriş</w:t>
            </w:r>
          </w:p>
        </w:tc>
        <w:tc>
          <w:tcPr>
            <w:tcW w:w="4400" w:type="dxa"/>
            <w:vAlign w:val="center"/>
          </w:tcPr>
          <w:p w:rsidR="008427E2" w:rsidRPr="00794E5F" w:rsidRDefault="008427E2" w:rsidP="00E479CC">
            <w:r w:rsidRPr="00B66EEF">
              <w:t>Sampling procedures for inspection by attributes - Part 10: Introduction to the ISO 2859 series of standards for sampling for inspection by attributes</w:t>
            </w: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3687 ISO 7703</w:t>
            </w:r>
          </w:p>
        </w:tc>
        <w:tc>
          <w:tcPr>
            <w:tcW w:w="4066" w:type="dxa"/>
            <w:vAlign w:val="center"/>
          </w:tcPr>
          <w:p w:rsidR="008427E2" w:rsidRPr="00002823" w:rsidRDefault="008427E2" w:rsidP="00432F64">
            <w:pPr>
              <w:pStyle w:val="Header"/>
              <w:tabs>
                <w:tab w:val="left" w:pos="3240"/>
              </w:tabs>
              <w:ind w:right="-39"/>
            </w:pPr>
            <w:r w:rsidRPr="00002823">
              <w:t>Kurutulmuş şeftali - Özellikler ve deney metotları</w:t>
            </w:r>
          </w:p>
        </w:tc>
        <w:tc>
          <w:tcPr>
            <w:tcW w:w="4400" w:type="dxa"/>
            <w:vAlign w:val="center"/>
          </w:tcPr>
          <w:p w:rsidR="008427E2" w:rsidRPr="00B66EEF" w:rsidRDefault="008427E2" w:rsidP="00E479CC">
            <w:r w:rsidRPr="00B66EEF">
              <w:t>Dried peaches</w:t>
            </w:r>
            <w:r>
              <w:t xml:space="preserve"> </w:t>
            </w:r>
            <w:r w:rsidRPr="00B66EEF">
              <w:t>-</w:t>
            </w:r>
            <w:r>
              <w:t xml:space="preserve"> </w:t>
            </w:r>
            <w:r w:rsidRPr="00B66EEF">
              <w:t>Specification and test methods</w:t>
            </w: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3882</w:t>
            </w:r>
          </w:p>
        </w:tc>
        <w:tc>
          <w:tcPr>
            <w:tcW w:w="4066" w:type="dxa"/>
            <w:vAlign w:val="center"/>
          </w:tcPr>
          <w:p w:rsidR="008427E2" w:rsidRPr="00002823" w:rsidRDefault="008427E2" w:rsidP="00432F64">
            <w:pPr>
              <w:pStyle w:val="Header"/>
              <w:tabs>
                <w:tab w:val="left" w:pos="3240"/>
              </w:tabs>
              <w:ind w:right="-39"/>
            </w:pPr>
            <w:r w:rsidRPr="00002823">
              <w:t>Kurutulmuş taze fasulye</w:t>
            </w:r>
          </w:p>
        </w:tc>
        <w:tc>
          <w:tcPr>
            <w:tcW w:w="4400" w:type="dxa"/>
            <w:vAlign w:val="center"/>
          </w:tcPr>
          <w:p w:rsidR="008427E2" w:rsidRPr="00B66EEF" w:rsidRDefault="008427E2" w:rsidP="00432F64">
            <w:r>
              <w:t>Dried green b</w:t>
            </w:r>
            <w:r w:rsidRPr="00B66EEF">
              <w:t>eans</w:t>
            </w: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EN 14123</w:t>
            </w:r>
          </w:p>
        </w:tc>
        <w:tc>
          <w:tcPr>
            <w:tcW w:w="4066" w:type="dxa"/>
            <w:vAlign w:val="center"/>
          </w:tcPr>
          <w:p w:rsidR="008427E2" w:rsidRPr="00002823" w:rsidRDefault="008427E2" w:rsidP="00432F64">
            <w:pPr>
              <w:pStyle w:val="Header"/>
              <w:tabs>
                <w:tab w:val="left" w:pos="3240"/>
              </w:tabs>
              <w:ind w:right="-39"/>
            </w:pPr>
            <w:r w:rsidRPr="00002823">
              <w:t>Gıda maddeleri - Fındık, yerfıstığı, Antep fıstığı, incir ve kırmızı toz biberde aflatoksin B1 ile aflatoksin B1, B2, G1 ve G2 toplamlarının tayini - Art kolon türevlendirmeli ve immunoaffinite ile kolondan geri almalı yüksek performanslı sıvı kromatografisi yöntemi</w:t>
            </w:r>
          </w:p>
        </w:tc>
        <w:tc>
          <w:tcPr>
            <w:tcW w:w="4400" w:type="dxa"/>
            <w:vAlign w:val="center"/>
          </w:tcPr>
          <w:p w:rsidR="008427E2" w:rsidRPr="009445B6" w:rsidRDefault="008427E2" w:rsidP="00E479CC">
            <w:r w:rsidRPr="007E45E5">
              <w:t>Foodst</w:t>
            </w:r>
            <w:r w:rsidRPr="00BB60C5">
              <w:t>uffs - Determination of aflatoxsin B1,and the sum of aflatoxin B1,B2,G1,G2 in peanuts, pistachios, figs, and paprika powder - High performance liquid chromatographic method with post column derivatization and immunoaffinity column clean-up</w:t>
            </w: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6063 ISO 7251</w:t>
            </w:r>
          </w:p>
        </w:tc>
        <w:tc>
          <w:tcPr>
            <w:tcW w:w="4066" w:type="dxa"/>
            <w:vAlign w:val="center"/>
          </w:tcPr>
          <w:p w:rsidR="008427E2" w:rsidRPr="00002823" w:rsidRDefault="008427E2" w:rsidP="00432F64">
            <w:pPr>
              <w:pStyle w:val="Header"/>
              <w:tabs>
                <w:tab w:val="left" w:pos="3240"/>
              </w:tabs>
              <w:ind w:right="-39"/>
            </w:pPr>
            <w:r w:rsidRPr="00002823">
              <w:t>Mikrobiyoloji - Muhtemel Escherichia coli sayımı için genel kurallar en muhtemel sayı tekniği</w:t>
            </w:r>
          </w:p>
        </w:tc>
        <w:tc>
          <w:tcPr>
            <w:tcW w:w="4400" w:type="dxa"/>
            <w:vAlign w:val="center"/>
          </w:tcPr>
          <w:p w:rsidR="008427E2" w:rsidRPr="007E45E5" w:rsidRDefault="008427E2" w:rsidP="00E479CC">
            <w:r w:rsidRPr="00B66EEF">
              <w:t>Microbiology</w:t>
            </w:r>
            <w:r>
              <w:t xml:space="preserve"> </w:t>
            </w:r>
            <w:r w:rsidRPr="00B66EEF">
              <w:t>-</w:t>
            </w:r>
            <w:r>
              <w:t xml:space="preserve"> </w:t>
            </w:r>
            <w:r w:rsidRPr="00B66EEF">
              <w:t xml:space="preserve">General </w:t>
            </w:r>
            <w:r w:rsidRPr="0044390F">
              <w:t xml:space="preserve">guilance for enumeration of presumptive </w:t>
            </w:r>
            <w:r>
              <w:t>E</w:t>
            </w:r>
            <w:r w:rsidRPr="0044390F">
              <w:t>scherichia coli</w:t>
            </w:r>
            <w:r>
              <w:t>-</w:t>
            </w:r>
            <w:r w:rsidRPr="0044390F">
              <w:t>most probable number technique</w:t>
            </w: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EN ISO 6579</w:t>
            </w:r>
          </w:p>
        </w:tc>
        <w:tc>
          <w:tcPr>
            <w:tcW w:w="4066" w:type="dxa"/>
            <w:vAlign w:val="center"/>
          </w:tcPr>
          <w:p w:rsidR="008427E2" w:rsidRPr="00002823" w:rsidRDefault="008427E2" w:rsidP="00432F64">
            <w:pPr>
              <w:pStyle w:val="Header"/>
              <w:tabs>
                <w:tab w:val="left" w:pos="3240"/>
              </w:tabs>
              <w:ind w:right="-39"/>
            </w:pPr>
            <w:r w:rsidRPr="00002823">
              <w:t>Mikrobiyoloji - Gıda ve hayvan yemleri - Salmonella türlerinin belirlenmesi için yatay yöntem</w:t>
            </w:r>
          </w:p>
        </w:tc>
        <w:tc>
          <w:tcPr>
            <w:tcW w:w="4400" w:type="dxa"/>
            <w:vAlign w:val="center"/>
          </w:tcPr>
          <w:p w:rsidR="008427E2" w:rsidRPr="00B66EEF" w:rsidRDefault="008427E2" w:rsidP="00E479CC">
            <w:r w:rsidRPr="00B66EEF">
              <w:t>Microbiology of food and animal feeding stuffs - Horizontal method for the detection of Salmonella spp</w:t>
            </w:r>
          </w:p>
        </w:tc>
      </w:tr>
      <w:tr w:rsidR="008427E2" w:rsidRPr="00B66EEF">
        <w:tc>
          <w:tcPr>
            <w:tcW w:w="1163" w:type="dxa"/>
            <w:vAlign w:val="center"/>
          </w:tcPr>
          <w:p w:rsidR="008427E2" w:rsidRPr="00002823" w:rsidRDefault="008427E2" w:rsidP="00794E5F">
            <w:pPr>
              <w:pStyle w:val="Header"/>
              <w:tabs>
                <w:tab w:val="clear" w:pos="4536"/>
                <w:tab w:val="clear" w:pos="9072"/>
              </w:tabs>
            </w:pPr>
            <w:r w:rsidRPr="00002823">
              <w:t>TS EN ISO 11290-1</w:t>
            </w:r>
          </w:p>
        </w:tc>
        <w:tc>
          <w:tcPr>
            <w:tcW w:w="4066" w:type="dxa"/>
            <w:vAlign w:val="center"/>
          </w:tcPr>
          <w:p w:rsidR="008427E2" w:rsidRPr="00002823" w:rsidRDefault="008427E2" w:rsidP="00432F64">
            <w:pPr>
              <w:pStyle w:val="Header"/>
              <w:tabs>
                <w:tab w:val="left" w:pos="3240"/>
              </w:tabs>
              <w:ind w:right="-39"/>
            </w:pPr>
            <w:r w:rsidRPr="00002823">
              <w:t>Gıda ve yem maddelerinin mikrobiyolojisi -Listeria monocytogenes'in aranması ve sayımı metodu - Bölüm 1: Arama metodu</w:t>
            </w:r>
          </w:p>
        </w:tc>
        <w:tc>
          <w:tcPr>
            <w:tcW w:w="4400" w:type="dxa"/>
            <w:vAlign w:val="center"/>
          </w:tcPr>
          <w:p w:rsidR="008427E2" w:rsidRPr="00B66EEF" w:rsidRDefault="008427E2" w:rsidP="00E479CC">
            <w:r w:rsidRPr="00B66EEF">
              <w:t>Microbiology of food and animal feeding stuffs</w:t>
            </w:r>
            <w:r>
              <w:t xml:space="preserve"> </w:t>
            </w:r>
            <w:r w:rsidRPr="00B66EEF">
              <w:t>-Horizontal method for the detection and enumeration of Listeria monocytogenes</w:t>
            </w:r>
            <w:r>
              <w:t xml:space="preserve"> </w:t>
            </w:r>
            <w:r w:rsidRPr="00B66EEF">
              <w:t>-</w:t>
            </w:r>
            <w:r>
              <w:t xml:space="preserve"> </w:t>
            </w:r>
            <w:r w:rsidRPr="00B66EEF">
              <w:t>Part 1: Detection method</w:t>
            </w:r>
          </w:p>
        </w:tc>
      </w:tr>
    </w:tbl>
    <w:p w:rsidR="008427E2" w:rsidRDefault="008427E2" w:rsidP="00205CC5">
      <w:pPr>
        <w:pStyle w:val="Heading1"/>
      </w:pPr>
      <w:bookmarkStart w:id="41" w:name="_Toc126407926"/>
    </w:p>
    <w:p w:rsidR="008427E2" w:rsidRDefault="008427E2" w:rsidP="00205CC5">
      <w:pPr>
        <w:pStyle w:val="Heading1"/>
      </w:pPr>
      <w:bookmarkStart w:id="42" w:name="_Toc429041358"/>
      <w:r>
        <w:t>3</w:t>
      </w:r>
      <w:r>
        <w:tab/>
        <w:t>Tarifler</w:t>
      </w:r>
      <w:bookmarkEnd w:id="41"/>
      <w:bookmarkEnd w:id="42"/>
    </w:p>
    <w:p w:rsidR="008427E2" w:rsidRPr="009255BB" w:rsidRDefault="008427E2" w:rsidP="00205CC5">
      <w:pPr>
        <w:outlineLvl w:val="0"/>
        <w:rPr>
          <w:b/>
          <w:bCs/>
        </w:rPr>
      </w:pPr>
    </w:p>
    <w:p w:rsidR="008427E2" w:rsidRPr="009A52B1" w:rsidRDefault="008427E2" w:rsidP="00084575">
      <w:pPr>
        <w:pStyle w:val="Heading2"/>
      </w:pPr>
      <w:bookmarkStart w:id="43" w:name="_Toc429041359"/>
      <w:r w:rsidRPr="009A52B1">
        <w:t>3.1</w:t>
      </w:r>
      <w:r w:rsidRPr="009A52B1">
        <w:tab/>
      </w:r>
      <w:r>
        <w:t>Kurutulmuş çilek</w:t>
      </w:r>
      <w:bookmarkEnd w:id="43"/>
    </w:p>
    <w:p w:rsidR="008427E2" w:rsidRDefault="008427E2" w:rsidP="00725561">
      <w:pPr>
        <w:jc w:val="both"/>
      </w:pPr>
      <w:r w:rsidRPr="00C12332">
        <w:t>Rosaceae familyasının Fragaria L. cinsine giren</w:t>
      </w:r>
      <w:r>
        <w:t xml:space="preserve"> ve TS 185’e uygun nitelikte bulunan çileklerin temizlenmiş, sapları ve çanak yaprakları ayıklandıktan sonra, bütün halde, enine ve boyuna göre birkaç parçaya bölünmüş veya dilimlenmiş ve usulüne uygun olarak kurutulmuş hali.</w:t>
      </w:r>
    </w:p>
    <w:p w:rsidR="008427E2" w:rsidRPr="009255BB" w:rsidRDefault="008427E2" w:rsidP="00205CC5"/>
    <w:p w:rsidR="008427E2" w:rsidRDefault="008427E2" w:rsidP="00104C03">
      <w:pPr>
        <w:jc w:val="both"/>
      </w:pPr>
    </w:p>
    <w:p w:rsidR="008427E2" w:rsidRDefault="008427E2" w:rsidP="00084575">
      <w:pPr>
        <w:pStyle w:val="Heading2"/>
      </w:pPr>
      <w:bookmarkStart w:id="44" w:name="_Toc429041360"/>
      <w:r>
        <w:t>3.2</w:t>
      </w:r>
      <w:r>
        <w:tab/>
        <w:t>Bozuk çilek</w:t>
      </w:r>
      <w:bookmarkEnd w:id="44"/>
    </w:p>
    <w:p w:rsidR="008427E2" w:rsidRDefault="008427E2" w:rsidP="00084575">
      <w:pPr>
        <w:jc w:val="both"/>
      </w:pPr>
      <w:r w:rsidRPr="00B66EEF">
        <w:t>Böcek yenikli,</w:t>
      </w:r>
      <w:r>
        <w:t xml:space="preserve"> ezik, küflenmiş, acılaşmış,</w:t>
      </w:r>
      <w:r w:rsidRPr="00B66EEF">
        <w:t xml:space="preserve"> yanık</w:t>
      </w:r>
      <w:r>
        <w:t>, doğal yapısı bozulmuş, rengi esmerleşmiş</w:t>
      </w:r>
      <w:r w:rsidRPr="00B66EEF">
        <w:t>, sararmış veya kararmış</w:t>
      </w:r>
      <w:r>
        <w:t>,</w:t>
      </w:r>
      <w:r w:rsidRPr="007A5097">
        <w:t xml:space="preserve"> gözle görülebilen küf, bakteri ve </w:t>
      </w:r>
      <w:r>
        <w:t>mantar vasıtasıyla</w:t>
      </w:r>
      <w:r w:rsidRPr="007A5097">
        <w:t xml:space="preserve"> dokusu zarar görmüş ve bunların dışında diğer hastalık belirtileri gösteren </w:t>
      </w:r>
      <w:r>
        <w:t>çilek</w:t>
      </w:r>
      <w:r w:rsidRPr="00B66EEF">
        <w:t>.</w:t>
      </w:r>
    </w:p>
    <w:p w:rsidR="008427E2" w:rsidRDefault="008427E2" w:rsidP="00084575">
      <w:pPr>
        <w:jc w:val="both"/>
        <w:rPr>
          <w:sz w:val="24"/>
          <w:szCs w:val="24"/>
        </w:rPr>
      </w:pPr>
    </w:p>
    <w:p w:rsidR="008427E2" w:rsidRDefault="008427E2" w:rsidP="00084575">
      <w:pPr>
        <w:pStyle w:val="Heading2"/>
      </w:pPr>
      <w:bookmarkStart w:id="45" w:name="_Toc429041361"/>
      <w:r>
        <w:t>3.3</w:t>
      </w:r>
      <w:r>
        <w:tab/>
        <w:t>Çilek parçaları</w:t>
      </w:r>
      <w:bookmarkEnd w:id="45"/>
    </w:p>
    <w:p w:rsidR="008427E2" w:rsidRDefault="008427E2" w:rsidP="00104C03">
      <w:pPr>
        <w:jc w:val="both"/>
      </w:pPr>
      <w:r>
        <w:t>Kırılmış, normal dilimlenmiş ve uzunluğu boyunca enine parçalara bölünmüş çilek kurularından daha küçük çilek.</w:t>
      </w:r>
    </w:p>
    <w:p w:rsidR="008427E2" w:rsidRDefault="008427E2" w:rsidP="00104C03">
      <w:pPr>
        <w:jc w:val="both"/>
        <w:rPr>
          <w:b/>
          <w:bCs/>
          <w:sz w:val="24"/>
          <w:szCs w:val="24"/>
        </w:rPr>
      </w:pPr>
    </w:p>
    <w:p w:rsidR="008427E2" w:rsidRDefault="008427E2" w:rsidP="00084575">
      <w:pPr>
        <w:pStyle w:val="Heading2"/>
      </w:pPr>
      <w:bookmarkStart w:id="46" w:name="_Toc429041362"/>
      <w:r>
        <w:t>3.4</w:t>
      </w:r>
      <w:r>
        <w:tab/>
        <w:t>Çilek kırıkları</w:t>
      </w:r>
      <w:bookmarkEnd w:id="46"/>
    </w:p>
    <w:p w:rsidR="008427E2" w:rsidRDefault="008427E2" w:rsidP="00104C03">
      <w:pPr>
        <w:jc w:val="both"/>
      </w:pPr>
      <w:r>
        <w:t>Göz açıklığı 5 mm olan tel elekten kolayca geçebilen çilek parçaları.</w:t>
      </w:r>
    </w:p>
    <w:p w:rsidR="008427E2" w:rsidRDefault="008427E2" w:rsidP="00104C03">
      <w:pPr>
        <w:pStyle w:val="Heading3"/>
        <w:jc w:val="both"/>
        <w:rPr>
          <w:sz w:val="24"/>
          <w:szCs w:val="24"/>
        </w:rPr>
      </w:pPr>
    </w:p>
    <w:p w:rsidR="008427E2" w:rsidRDefault="008427E2" w:rsidP="00084575">
      <w:pPr>
        <w:pStyle w:val="Heading2"/>
      </w:pPr>
      <w:bookmarkStart w:id="47" w:name="_Toc412658053"/>
      <w:bookmarkStart w:id="48" w:name="_Toc404255975"/>
      <w:bookmarkStart w:id="49" w:name="_Toc429041363"/>
      <w:r>
        <w:t>3.5</w:t>
      </w:r>
      <w:r>
        <w:tab/>
        <w:t xml:space="preserve">Böcek hasarlı </w:t>
      </w:r>
      <w:bookmarkEnd w:id="47"/>
      <w:bookmarkEnd w:id="48"/>
      <w:r>
        <w:t>çilek</w:t>
      </w:r>
      <w:bookmarkEnd w:id="49"/>
    </w:p>
    <w:p w:rsidR="008427E2" w:rsidRDefault="008427E2">
      <w:pPr>
        <w:tabs>
          <w:tab w:val="left" w:pos="993"/>
        </w:tabs>
        <w:jc w:val="both"/>
      </w:pPr>
      <w:r>
        <w:t>Böceklerin veya haşerenin sebep olduğu çıplak gözle görülebilir hasarlar veya ölü böceklerle, böcek kalıntılarının bulunduğu çilek.</w:t>
      </w:r>
    </w:p>
    <w:p w:rsidR="008427E2" w:rsidRDefault="008427E2" w:rsidP="00104C03">
      <w:pPr>
        <w:pStyle w:val="Heading3"/>
        <w:jc w:val="both"/>
        <w:rPr>
          <w:sz w:val="24"/>
          <w:szCs w:val="24"/>
        </w:rPr>
      </w:pPr>
    </w:p>
    <w:p w:rsidR="008427E2" w:rsidRPr="00B66EEF" w:rsidRDefault="008427E2" w:rsidP="00205CC5">
      <w:pPr>
        <w:pStyle w:val="Heading3"/>
        <w:rPr>
          <w:sz w:val="24"/>
          <w:szCs w:val="24"/>
        </w:rPr>
      </w:pPr>
      <w:r w:rsidRPr="00087490">
        <w:rPr>
          <w:sz w:val="24"/>
          <w:szCs w:val="24"/>
        </w:rPr>
        <w:t>3.</w:t>
      </w:r>
      <w:r>
        <w:rPr>
          <w:sz w:val="24"/>
          <w:szCs w:val="24"/>
        </w:rPr>
        <w:t>6</w:t>
      </w:r>
      <w:r w:rsidRPr="00BA2492">
        <w:rPr>
          <w:sz w:val="24"/>
          <w:szCs w:val="24"/>
        </w:rPr>
        <w:tab/>
      </w:r>
      <w:r w:rsidRPr="00B66EEF">
        <w:rPr>
          <w:sz w:val="24"/>
          <w:szCs w:val="24"/>
        </w:rPr>
        <w:t>Yabancı madde</w:t>
      </w:r>
    </w:p>
    <w:p w:rsidR="008427E2" w:rsidRDefault="008427E2" w:rsidP="00205CC5">
      <w:pPr>
        <w:jc w:val="both"/>
      </w:pPr>
      <w:r>
        <w:t>Çilekler arasında ve/veya üzerlerinde bulunan kum, taş, toprak, kabuk, sap, yaprak, bitkisel parçalar, yabancı tohumlar gibi kendinden başka her türlü madde.</w:t>
      </w:r>
    </w:p>
    <w:p w:rsidR="008427E2" w:rsidRDefault="008427E2" w:rsidP="00205CC5">
      <w:pPr>
        <w:jc w:val="both"/>
      </w:pPr>
    </w:p>
    <w:p w:rsidR="008427E2" w:rsidRPr="00A160B5" w:rsidRDefault="008427E2" w:rsidP="00205CC5">
      <w:pPr>
        <w:pStyle w:val="Heading1"/>
      </w:pPr>
      <w:bookmarkStart w:id="50" w:name="_Toc126407927"/>
      <w:bookmarkStart w:id="51" w:name="_Toc429041364"/>
      <w:r>
        <w:t>4</w:t>
      </w:r>
      <w:bookmarkEnd w:id="50"/>
      <w:r w:rsidRPr="00A160B5">
        <w:tab/>
      </w:r>
      <w:bookmarkStart w:id="52" w:name="_Toc126407928"/>
      <w:r w:rsidRPr="00A160B5">
        <w:t>Sınıflandırma ve özellikler</w:t>
      </w:r>
      <w:bookmarkEnd w:id="52"/>
      <w:bookmarkEnd w:id="51"/>
    </w:p>
    <w:p w:rsidR="008427E2" w:rsidRDefault="008427E2" w:rsidP="00205CC5">
      <w:pPr>
        <w:rPr>
          <w:sz w:val="24"/>
          <w:szCs w:val="24"/>
        </w:rPr>
      </w:pPr>
    </w:p>
    <w:p w:rsidR="008427E2" w:rsidRPr="00A160B5" w:rsidRDefault="008427E2" w:rsidP="00205CC5">
      <w:pPr>
        <w:pStyle w:val="Heading2"/>
      </w:pPr>
      <w:bookmarkStart w:id="53" w:name="_Toc126407929"/>
      <w:bookmarkStart w:id="54" w:name="_Toc429041365"/>
      <w:r>
        <w:t>4</w:t>
      </w:r>
      <w:r w:rsidRPr="00A160B5">
        <w:t>.1</w:t>
      </w:r>
      <w:r w:rsidRPr="00A160B5">
        <w:tab/>
        <w:t>Sınıflandırma</w:t>
      </w:r>
      <w:bookmarkEnd w:id="53"/>
      <w:bookmarkEnd w:id="54"/>
    </w:p>
    <w:p w:rsidR="008427E2" w:rsidRDefault="008427E2" w:rsidP="0002653B">
      <w:pPr>
        <w:pStyle w:val="Heading3"/>
      </w:pPr>
      <w:bookmarkStart w:id="55" w:name="_Toc354596216"/>
      <w:bookmarkStart w:id="56" w:name="_Toc355078435"/>
    </w:p>
    <w:p w:rsidR="008427E2" w:rsidRDefault="008427E2" w:rsidP="0002653B">
      <w:pPr>
        <w:pStyle w:val="Heading3"/>
      </w:pPr>
      <w:r>
        <w:t>4.1.1</w:t>
      </w:r>
      <w:r>
        <w:tab/>
        <w:t>Sınıflar</w:t>
      </w:r>
    </w:p>
    <w:p w:rsidR="008427E2" w:rsidRDefault="008427E2" w:rsidP="0002653B">
      <w:pPr>
        <w:tabs>
          <w:tab w:val="left" w:pos="4820"/>
        </w:tabs>
        <w:jc w:val="both"/>
      </w:pPr>
      <w:r>
        <w:t>Çilekler kalite özelliklerine göre;</w:t>
      </w:r>
    </w:p>
    <w:p w:rsidR="008427E2" w:rsidRDefault="008427E2" w:rsidP="0002653B">
      <w:pPr>
        <w:numPr>
          <w:ilvl w:val="0"/>
          <w:numId w:val="24"/>
        </w:numPr>
        <w:tabs>
          <w:tab w:val="left" w:pos="4820"/>
        </w:tabs>
        <w:jc w:val="both"/>
      </w:pPr>
      <w:r>
        <w:t>Sınıf I,</w:t>
      </w:r>
    </w:p>
    <w:p w:rsidR="008427E2" w:rsidRDefault="008427E2" w:rsidP="0002653B">
      <w:pPr>
        <w:numPr>
          <w:ilvl w:val="0"/>
          <w:numId w:val="24"/>
        </w:numPr>
        <w:tabs>
          <w:tab w:val="left" w:pos="4820"/>
        </w:tabs>
        <w:jc w:val="both"/>
      </w:pPr>
      <w:r>
        <w:t>Sınıf II</w:t>
      </w:r>
    </w:p>
    <w:p w:rsidR="008427E2" w:rsidRDefault="008427E2" w:rsidP="0002653B">
      <w:pPr>
        <w:tabs>
          <w:tab w:val="left" w:pos="4820"/>
        </w:tabs>
        <w:jc w:val="both"/>
      </w:pPr>
    </w:p>
    <w:p w:rsidR="008427E2" w:rsidRDefault="008427E2" w:rsidP="0002653B">
      <w:pPr>
        <w:tabs>
          <w:tab w:val="left" w:pos="4820"/>
        </w:tabs>
        <w:jc w:val="both"/>
      </w:pPr>
      <w:r>
        <w:t>olmak üzere iki sınıfa ayrılır.</w:t>
      </w:r>
    </w:p>
    <w:bookmarkEnd w:id="55"/>
    <w:bookmarkEnd w:id="56"/>
    <w:p w:rsidR="008427E2" w:rsidRDefault="008427E2"/>
    <w:p w:rsidR="008427E2" w:rsidRPr="00432F64" w:rsidRDefault="008427E2" w:rsidP="00FF0CE7">
      <w:pPr>
        <w:pStyle w:val="Heading3"/>
      </w:pPr>
      <w:r w:rsidRPr="00432F64">
        <w:t>4.1.</w:t>
      </w:r>
      <w:r>
        <w:t xml:space="preserve">2 </w:t>
      </w:r>
      <w:r w:rsidRPr="00432F64">
        <w:t xml:space="preserve"> Çeşitler</w:t>
      </w:r>
    </w:p>
    <w:p w:rsidR="008427E2" w:rsidRDefault="008427E2" w:rsidP="00104C03">
      <w:pPr>
        <w:tabs>
          <w:tab w:val="left" w:pos="284"/>
        </w:tabs>
        <w:jc w:val="both"/>
      </w:pPr>
      <w:r>
        <w:t>Çilekler, başlıca TS 185’de açıkla</w:t>
      </w:r>
      <w:r>
        <w:softHyphen/>
        <w:t xml:space="preserve">nan çeşitlerden oluşur. </w:t>
      </w:r>
      <w:r w:rsidRPr="00EF5AC1">
        <w:t>Kurutmalık olarak başka çeşitler kullanıldığında</w:t>
      </w:r>
      <w:r w:rsidRPr="004306B3">
        <w:t xml:space="preserve"> diğer çeşitler kendi adları ve orijinleri belirtilerek piyasaya ar</w:t>
      </w:r>
      <w:r w:rsidRPr="00B66EEF">
        <w:t>z edilir.</w:t>
      </w:r>
    </w:p>
    <w:p w:rsidR="008427E2" w:rsidRDefault="008427E2" w:rsidP="00104C03">
      <w:pPr>
        <w:tabs>
          <w:tab w:val="left" w:pos="284"/>
        </w:tabs>
        <w:jc w:val="both"/>
      </w:pPr>
    </w:p>
    <w:p w:rsidR="008427E2" w:rsidRPr="00584349" w:rsidRDefault="008427E2" w:rsidP="00205CC5">
      <w:pPr>
        <w:pStyle w:val="Heading2"/>
        <w:rPr>
          <w:lang w:val="tr-TR"/>
        </w:rPr>
      </w:pPr>
      <w:bookmarkStart w:id="57" w:name="_Toc126407930"/>
      <w:bookmarkStart w:id="58" w:name="_Toc429041366"/>
      <w:r>
        <w:rPr>
          <w:lang w:val="tr-TR"/>
        </w:rPr>
        <w:t>4</w:t>
      </w:r>
      <w:r w:rsidRPr="00584349">
        <w:rPr>
          <w:lang w:val="tr-TR"/>
        </w:rPr>
        <w:t>.2</w:t>
      </w:r>
      <w:r w:rsidRPr="00584349">
        <w:rPr>
          <w:lang w:val="tr-TR"/>
        </w:rPr>
        <w:tab/>
        <w:t>Özellikler</w:t>
      </w:r>
      <w:bookmarkEnd w:id="57"/>
      <w:bookmarkEnd w:id="58"/>
    </w:p>
    <w:p w:rsidR="008427E2" w:rsidRPr="00584349" w:rsidRDefault="008427E2" w:rsidP="00205CC5">
      <w:pPr>
        <w:rPr>
          <w:b/>
          <w:bCs/>
          <w:sz w:val="16"/>
          <w:szCs w:val="16"/>
        </w:rPr>
      </w:pPr>
    </w:p>
    <w:p w:rsidR="008427E2" w:rsidRDefault="008427E2" w:rsidP="00205CC5">
      <w:pPr>
        <w:pStyle w:val="Heading3"/>
      </w:pPr>
      <w:r>
        <w:t>4.2.1</w:t>
      </w:r>
      <w:r>
        <w:tab/>
        <w:t>Genel özellikler</w:t>
      </w:r>
    </w:p>
    <w:p w:rsidR="008427E2" w:rsidRDefault="008427E2" w:rsidP="00205CC5">
      <w:pPr>
        <w:jc w:val="both"/>
      </w:pPr>
      <w:r>
        <w:t>Çilekler en az aşağıdaki özelliklerde olmalıdır:</w:t>
      </w:r>
    </w:p>
    <w:p w:rsidR="008427E2" w:rsidRDefault="008427E2" w:rsidP="00205CC5">
      <w:pPr>
        <w:tabs>
          <w:tab w:val="left" w:pos="284"/>
        </w:tabs>
      </w:pPr>
      <w:r>
        <w:t>-</w:t>
      </w:r>
      <w:r>
        <w:tab/>
        <w:t>Bütün (tipine uygun), tam olmalı,</w:t>
      </w:r>
    </w:p>
    <w:p w:rsidR="008427E2" w:rsidRDefault="008427E2" w:rsidP="00205CC5">
      <w:pPr>
        <w:tabs>
          <w:tab w:val="left" w:pos="284"/>
        </w:tabs>
      </w:pPr>
      <w:r>
        <w:t>-</w:t>
      </w:r>
      <w:r>
        <w:tab/>
        <w:t>Sağlam olmalı (çürüyerek ve kötüleşerek tüketime uygunsuz hâle gelenler ürünü etkilememeli),</w:t>
      </w:r>
    </w:p>
    <w:p w:rsidR="008427E2" w:rsidRDefault="008427E2" w:rsidP="00B66EEF">
      <w:pPr>
        <w:tabs>
          <w:tab w:val="left" w:pos="284"/>
        </w:tabs>
      </w:pPr>
      <w:r>
        <w:t>-</w:t>
      </w:r>
      <w:r>
        <w:tab/>
        <w:t>Temiz olmalı (toprak kalıntısı olmamalı, gözle görülebilir yabancı maddelerden arî olmalı),</w:t>
      </w:r>
    </w:p>
    <w:p w:rsidR="008427E2" w:rsidRDefault="008427E2" w:rsidP="00B66EEF">
      <w:pPr>
        <w:tabs>
          <w:tab w:val="left" w:pos="284"/>
        </w:tabs>
        <w:jc w:val="both"/>
      </w:pPr>
      <w:r>
        <w:t>-</w:t>
      </w:r>
      <w:r>
        <w:tab/>
        <w:t>Kendine has renk, tat, yapı, koku ve görünüşte olmalı, yabancı tat ve koku olmamalı,</w:t>
      </w:r>
    </w:p>
    <w:p w:rsidR="008427E2" w:rsidRDefault="008427E2" w:rsidP="00104C03">
      <w:pPr>
        <w:jc w:val="both"/>
      </w:pPr>
      <w:r>
        <w:t>-    Çeşide özgü renkte ve şekilde olmalı,</w:t>
      </w:r>
    </w:p>
    <w:p w:rsidR="008427E2" w:rsidRDefault="008427E2" w:rsidP="00104C03">
      <w:pPr>
        <w:jc w:val="both"/>
      </w:pPr>
      <w:r>
        <w:t>-    Çilekler tam gelişmiş ve olgun olmalıdır,</w:t>
      </w:r>
    </w:p>
    <w:p w:rsidR="008427E2" w:rsidRDefault="008427E2" w:rsidP="00205CC5">
      <w:pPr>
        <w:tabs>
          <w:tab w:val="left" w:pos="284"/>
        </w:tabs>
      </w:pPr>
      <w:r>
        <w:t>-</w:t>
      </w:r>
      <w:r>
        <w:tab/>
        <w:t>Böceklerden ve böcek zararlarından arî olmalı,</w:t>
      </w:r>
    </w:p>
    <w:p w:rsidR="008427E2" w:rsidRDefault="008427E2" w:rsidP="00205CC5">
      <w:pPr>
        <w:tabs>
          <w:tab w:val="left" w:pos="284"/>
        </w:tabs>
      </w:pPr>
      <w:r>
        <w:t>-</w:t>
      </w:r>
      <w:r>
        <w:tab/>
        <w:t>Bozuk ve küflü olmamalı,</w:t>
      </w:r>
    </w:p>
    <w:p w:rsidR="008427E2" w:rsidRDefault="008427E2" w:rsidP="00B66EEF">
      <w:pPr>
        <w:tabs>
          <w:tab w:val="left" w:pos="284"/>
        </w:tabs>
        <w:jc w:val="both"/>
      </w:pPr>
      <w:r>
        <w:t>-</w:t>
      </w:r>
      <w:r>
        <w:tab/>
        <w:t>Sıcak su ile ıslatılıp bir süre kaynatıldıktan sonra belirli bir oranda su absorbe ederek yumuşamalı (yeterince kurutulmuş olmalı),</w:t>
      </w:r>
    </w:p>
    <w:p w:rsidR="008427E2" w:rsidRPr="00205CC5" w:rsidRDefault="008427E2" w:rsidP="00205CC5">
      <w:pPr>
        <w:rPr>
          <w:sz w:val="16"/>
          <w:szCs w:val="16"/>
        </w:rPr>
      </w:pPr>
    </w:p>
    <w:p w:rsidR="008427E2" w:rsidRDefault="008427E2" w:rsidP="00205CC5">
      <w:r>
        <w:t>Çileklerin durumu ve kurutulması  aşağıdaki özelliklere imkân verecek şekilde olmalıdır:</w:t>
      </w:r>
    </w:p>
    <w:p w:rsidR="008427E2" w:rsidRDefault="008427E2" w:rsidP="00205CC5">
      <w:pPr>
        <w:tabs>
          <w:tab w:val="left" w:pos="284"/>
        </w:tabs>
      </w:pPr>
      <w:r>
        <w:t>-</w:t>
      </w:r>
      <w:r>
        <w:tab/>
        <w:t>Elle dokunmaya ve taşınmaya dayanıklı olmalı,</w:t>
      </w:r>
    </w:p>
    <w:p w:rsidR="008427E2" w:rsidRDefault="008427E2" w:rsidP="00205CC5">
      <w:pPr>
        <w:tabs>
          <w:tab w:val="left" w:pos="284"/>
        </w:tabs>
      </w:pPr>
      <w:r>
        <w:t>-</w:t>
      </w:r>
      <w:r>
        <w:tab/>
        <w:t>Gideceği yere ulaştığında tatmin edici durum göstermeli</w:t>
      </w:r>
    </w:p>
    <w:p w:rsidR="008427E2" w:rsidRDefault="008427E2" w:rsidP="00205CC5">
      <w:r>
        <w:t>dir.</w:t>
      </w:r>
    </w:p>
    <w:p w:rsidR="008427E2" w:rsidRDefault="008427E2" w:rsidP="00205CC5"/>
    <w:p w:rsidR="008427E2" w:rsidRDefault="008427E2" w:rsidP="00B66EEF">
      <w:pPr>
        <w:pStyle w:val="Heading3"/>
      </w:pPr>
      <w:r>
        <w:t>4.2.2 Fiziksel ve kimyasal özellikleri</w:t>
      </w:r>
    </w:p>
    <w:p w:rsidR="008427E2" w:rsidRDefault="008427E2" w:rsidP="00205CC5">
      <w:pPr>
        <w:tabs>
          <w:tab w:val="left" w:pos="851"/>
          <w:tab w:val="left" w:pos="3857"/>
        </w:tabs>
        <w:jc w:val="both"/>
      </w:pPr>
      <w:r>
        <w:t>Çileklerin fiziksel ve kimyasal özellikleri Çizelge 1’de verilen değerlere uygun olmalıdır.</w:t>
      </w:r>
    </w:p>
    <w:p w:rsidR="008427E2" w:rsidRDefault="008427E2" w:rsidP="00205CC5">
      <w:pPr>
        <w:tabs>
          <w:tab w:val="left" w:pos="851"/>
          <w:tab w:val="left" w:pos="3857"/>
        </w:tabs>
        <w:jc w:val="both"/>
        <w:rPr>
          <w:b/>
          <w:bCs/>
        </w:rPr>
      </w:pPr>
    </w:p>
    <w:p w:rsidR="008427E2" w:rsidRDefault="008427E2" w:rsidP="00205CC5">
      <w:pPr>
        <w:tabs>
          <w:tab w:val="left" w:pos="851"/>
          <w:tab w:val="left" w:pos="3857"/>
        </w:tabs>
        <w:jc w:val="both"/>
        <w:rPr>
          <w:b/>
          <w:bCs/>
        </w:rPr>
      </w:pPr>
    </w:p>
    <w:p w:rsidR="008427E2" w:rsidRDefault="008427E2" w:rsidP="00205CC5">
      <w:pPr>
        <w:tabs>
          <w:tab w:val="left" w:pos="851"/>
          <w:tab w:val="left" w:pos="3857"/>
        </w:tabs>
        <w:jc w:val="both"/>
      </w:pPr>
      <w:r w:rsidRPr="00B66EEF">
        <w:rPr>
          <w:b/>
          <w:bCs/>
        </w:rPr>
        <w:t>Çizelge 1-</w:t>
      </w:r>
      <w:r>
        <w:t xml:space="preserve"> Çileklerin fiziksel ve kimyasal özellikleri</w:t>
      </w:r>
    </w:p>
    <w:p w:rsidR="008427E2" w:rsidRDefault="008427E2" w:rsidP="00205CC5">
      <w:pPr>
        <w:tabs>
          <w:tab w:val="left" w:pos="851"/>
          <w:tab w:val="left" w:pos="3857"/>
        </w:tabs>
        <w:jc w:val="both"/>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1"/>
        <w:gridCol w:w="4889"/>
      </w:tblGrid>
      <w:tr w:rsidR="008427E2" w:rsidRPr="00B66EEF">
        <w:tc>
          <w:tcPr>
            <w:tcW w:w="4781" w:type="dxa"/>
          </w:tcPr>
          <w:p w:rsidR="008427E2" w:rsidRPr="00B66EEF" w:rsidRDefault="008427E2" w:rsidP="00B66EEF">
            <w:pPr>
              <w:tabs>
                <w:tab w:val="left" w:pos="851"/>
                <w:tab w:val="left" w:pos="3857"/>
              </w:tabs>
              <w:jc w:val="center"/>
              <w:rPr>
                <w:b/>
                <w:bCs/>
              </w:rPr>
            </w:pPr>
            <w:r w:rsidRPr="00B66EEF">
              <w:rPr>
                <w:b/>
                <w:bCs/>
              </w:rPr>
              <w:t>Özellikler</w:t>
            </w:r>
          </w:p>
        </w:tc>
        <w:tc>
          <w:tcPr>
            <w:tcW w:w="4889" w:type="dxa"/>
          </w:tcPr>
          <w:p w:rsidR="008427E2" w:rsidRPr="00B66EEF" w:rsidRDefault="008427E2" w:rsidP="00B66EEF">
            <w:pPr>
              <w:tabs>
                <w:tab w:val="left" w:pos="851"/>
                <w:tab w:val="left" w:pos="3857"/>
              </w:tabs>
              <w:jc w:val="center"/>
              <w:rPr>
                <w:b/>
                <w:bCs/>
              </w:rPr>
            </w:pPr>
            <w:r w:rsidRPr="00B66EEF">
              <w:rPr>
                <w:b/>
                <w:bCs/>
              </w:rPr>
              <w:t>Değerler</w:t>
            </w:r>
          </w:p>
        </w:tc>
      </w:tr>
      <w:tr w:rsidR="008427E2">
        <w:tc>
          <w:tcPr>
            <w:tcW w:w="4781" w:type="dxa"/>
          </w:tcPr>
          <w:p w:rsidR="008427E2" w:rsidRDefault="008427E2" w:rsidP="00B66EEF">
            <w:pPr>
              <w:tabs>
                <w:tab w:val="left" w:pos="851"/>
                <w:tab w:val="left" w:pos="3857"/>
              </w:tabs>
            </w:pPr>
            <w:r>
              <w:t>Rutubet içeriği, % m/m, en çok</w:t>
            </w:r>
          </w:p>
        </w:tc>
        <w:tc>
          <w:tcPr>
            <w:tcW w:w="4889" w:type="dxa"/>
          </w:tcPr>
          <w:p w:rsidR="008427E2" w:rsidRDefault="008427E2" w:rsidP="00B66EEF">
            <w:pPr>
              <w:tabs>
                <w:tab w:val="left" w:pos="851"/>
                <w:tab w:val="left" w:pos="3857"/>
              </w:tabs>
              <w:jc w:val="center"/>
            </w:pPr>
            <w:r>
              <w:t>12</w:t>
            </w:r>
          </w:p>
        </w:tc>
      </w:tr>
      <w:tr w:rsidR="008427E2">
        <w:tc>
          <w:tcPr>
            <w:tcW w:w="4781" w:type="dxa"/>
          </w:tcPr>
          <w:p w:rsidR="008427E2" w:rsidRDefault="008427E2" w:rsidP="00B66EEF">
            <w:pPr>
              <w:tabs>
                <w:tab w:val="left" w:pos="851"/>
                <w:tab w:val="left" w:pos="3857"/>
              </w:tabs>
            </w:pPr>
            <w:r>
              <w:t>Kükürt dioksit içeriği ppm, en çok</w:t>
            </w:r>
          </w:p>
        </w:tc>
        <w:tc>
          <w:tcPr>
            <w:tcW w:w="4889" w:type="dxa"/>
          </w:tcPr>
          <w:p w:rsidR="008427E2" w:rsidRDefault="008427E2" w:rsidP="00B66EEF">
            <w:pPr>
              <w:tabs>
                <w:tab w:val="left" w:pos="851"/>
                <w:tab w:val="left" w:pos="3857"/>
              </w:tabs>
              <w:jc w:val="center"/>
            </w:pPr>
            <w:r>
              <w:t>200</w:t>
            </w:r>
          </w:p>
        </w:tc>
      </w:tr>
      <w:tr w:rsidR="008427E2">
        <w:tc>
          <w:tcPr>
            <w:tcW w:w="4781" w:type="dxa"/>
          </w:tcPr>
          <w:p w:rsidR="008427E2" w:rsidRDefault="008427E2" w:rsidP="00B66EEF">
            <w:pPr>
              <w:tabs>
                <w:tab w:val="left" w:pos="851"/>
                <w:tab w:val="left" w:pos="3857"/>
              </w:tabs>
            </w:pPr>
            <w:r>
              <w:t>Su absorbe etme oranı, m/m, en az</w:t>
            </w:r>
          </w:p>
        </w:tc>
        <w:tc>
          <w:tcPr>
            <w:tcW w:w="4889" w:type="dxa"/>
          </w:tcPr>
          <w:p w:rsidR="008427E2" w:rsidRDefault="008427E2" w:rsidP="00B66EEF">
            <w:pPr>
              <w:tabs>
                <w:tab w:val="left" w:pos="851"/>
                <w:tab w:val="left" w:pos="3857"/>
              </w:tabs>
              <w:jc w:val="center"/>
            </w:pPr>
            <w:r>
              <w:t>1:5</w:t>
            </w:r>
          </w:p>
        </w:tc>
      </w:tr>
      <w:tr w:rsidR="008427E2">
        <w:tc>
          <w:tcPr>
            <w:tcW w:w="4781" w:type="dxa"/>
          </w:tcPr>
          <w:p w:rsidR="008427E2" w:rsidRPr="008515E1" w:rsidRDefault="008427E2" w:rsidP="00B66EEF">
            <w:pPr>
              <w:tabs>
                <w:tab w:val="left" w:pos="851"/>
                <w:tab w:val="left" w:pos="3857"/>
              </w:tabs>
            </w:pPr>
            <w:r>
              <w:t>Aflatoksin B</w:t>
            </w:r>
            <w:r w:rsidRPr="00B66EEF">
              <w:rPr>
                <w:vertAlign w:val="subscript"/>
              </w:rPr>
              <w:t>1</w:t>
            </w:r>
            <w:r>
              <w:rPr>
                <w:vertAlign w:val="subscript"/>
              </w:rPr>
              <w:t xml:space="preserve">,  </w:t>
            </w:r>
            <w:r>
              <w:t>µg/kg, en çok</w:t>
            </w:r>
          </w:p>
        </w:tc>
        <w:tc>
          <w:tcPr>
            <w:tcW w:w="4889" w:type="dxa"/>
          </w:tcPr>
          <w:p w:rsidR="008427E2" w:rsidRDefault="008427E2" w:rsidP="00B66EEF">
            <w:pPr>
              <w:tabs>
                <w:tab w:val="left" w:pos="851"/>
                <w:tab w:val="left" w:pos="3857"/>
              </w:tabs>
              <w:jc w:val="center"/>
            </w:pPr>
            <w:r>
              <w:t>8,0</w:t>
            </w:r>
          </w:p>
        </w:tc>
      </w:tr>
      <w:tr w:rsidR="008427E2">
        <w:tc>
          <w:tcPr>
            <w:tcW w:w="4781" w:type="dxa"/>
          </w:tcPr>
          <w:p w:rsidR="008427E2" w:rsidRPr="00C93430" w:rsidRDefault="008427E2" w:rsidP="00B66EEF">
            <w:pPr>
              <w:tabs>
                <w:tab w:val="left" w:pos="851"/>
                <w:tab w:val="left" w:pos="3857"/>
              </w:tabs>
            </w:pPr>
            <w:r>
              <w:t>Aflatoksin B</w:t>
            </w:r>
            <w:r w:rsidRPr="00B66EEF">
              <w:rPr>
                <w:vertAlign w:val="subscript"/>
              </w:rPr>
              <w:t>1</w:t>
            </w:r>
            <w:r>
              <w:t>+B</w:t>
            </w:r>
            <w:r w:rsidRPr="00B66EEF">
              <w:rPr>
                <w:vertAlign w:val="subscript"/>
              </w:rPr>
              <w:t>2</w:t>
            </w:r>
            <w:r>
              <w:t>+G</w:t>
            </w:r>
            <w:r w:rsidRPr="00B66EEF">
              <w:rPr>
                <w:vertAlign w:val="subscript"/>
              </w:rPr>
              <w:t>1</w:t>
            </w:r>
            <w:r>
              <w:t>+G</w:t>
            </w:r>
            <w:r w:rsidRPr="00B66EEF">
              <w:rPr>
                <w:vertAlign w:val="subscript"/>
              </w:rPr>
              <w:t>2</w:t>
            </w:r>
            <w:r>
              <w:rPr>
                <w:vertAlign w:val="subscript"/>
              </w:rPr>
              <w:t xml:space="preserve">,  </w:t>
            </w:r>
            <w:r>
              <w:t>µg/kg, en çok</w:t>
            </w:r>
          </w:p>
        </w:tc>
        <w:tc>
          <w:tcPr>
            <w:tcW w:w="4889" w:type="dxa"/>
          </w:tcPr>
          <w:p w:rsidR="008427E2" w:rsidRDefault="008427E2" w:rsidP="00B66EEF">
            <w:pPr>
              <w:tabs>
                <w:tab w:val="left" w:pos="851"/>
                <w:tab w:val="left" w:pos="3857"/>
              </w:tabs>
              <w:jc w:val="center"/>
            </w:pPr>
            <w:r>
              <w:t>10,0</w:t>
            </w:r>
          </w:p>
        </w:tc>
      </w:tr>
    </w:tbl>
    <w:p w:rsidR="008427E2" w:rsidRDefault="008427E2" w:rsidP="009445B6">
      <w:pPr>
        <w:pStyle w:val="Heading2"/>
        <w:rPr>
          <w:sz w:val="22"/>
          <w:szCs w:val="22"/>
        </w:rPr>
      </w:pPr>
      <w:bookmarkStart w:id="59" w:name="_Toc355102309"/>
      <w:bookmarkStart w:id="60" w:name="_Toc357764620"/>
    </w:p>
    <w:p w:rsidR="008427E2" w:rsidRDefault="008427E2" w:rsidP="004531A8">
      <w:pPr>
        <w:pStyle w:val="Heading3"/>
      </w:pPr>
      <w:r>
        <w:t>4.2.3</w:t>
      </w:r>
      <w:r>
        <w:tab/>
        <w:t>Sınıf özellikleri</w:t>
      </w:r>
    </w:p>
    <w:p w:rsidR="008427E2" w:rsidRPr="00B66EEF" w:rsidRDefault="008427E2" w:rsidP="004531A8">
      <w:pPr>
        <w:tabs>
          <w:tab w:val="left" w:pos="3857"/>
        </w:tabs>
      </w:pPr>
    </w:p>
    <w:p w:rsidR="008427E2" w:rsidRPr="00FE4B76" w:rsidRDefault="008427E2" w:rsidP="004531A8">
      <w:pPr>
        <w:pStyle w:val="Heading3"/>
      </w:pPr>
      <w:r w:rsidRPr="00104C03">
        <w:t>4.2.3.1</w:t>
      </w:r>
      <w:r>
        <w:t xml:space="preserve">   </w:t>
      </w:r>
      <w:r w:rsidRPr="00104C03">
        <w:t>Sınıf I</w:t>
      </w:r>
    </w:p>
    <w:p w:rsidR="008427E2" w:rsidRDefault="008427E2" w:rsidP="00104C03">
      <w:pPr>
        <w:jc w:val="both"/>
        <w:rPr>
          <w:b/>
          <w:bCs/>
          <w:sz w:val="16"/>
          <w:szCs w:val="16"/>
        </w:rPr>
      </w:pPr>
      <w:r>
        <w:t>TS 185’e uygun çileklerden üretilmiş ve şekil, renk ve gelişme bakımından çeşidinin tipik özelliklerini taşımalıdır. Bunlar; olgunluk ve renkçe bir örnek olmalı, meyve yüzeyi parlak görünümlü olmalıdır. Ürünün genel görünümü ve dış görünüşünde ambalaj içindeki sunumunu ve kalitesini etkilemeyecek çok hafif yüzeysel kusurlar</w:t>
      </w:r>
      <w:r w:rsidRPr="00104C03">
        <w:t>a izin verilmekte olup</w:t>
      </w:r>
      <w:r>
        <w:t xml:space="preserve"> Sınıf I çileklerin Sınıf özellikleri Çizelge 2’de verilen değerlere uygun olmalıdır</w:t>
      </w:r>
    </w:p>
    <w:p w:rsidR="008427E2" w:rsidRPr="00104C03" w:rsidRDefault="008427E2" w:rsidP="004531A8">
      <w:pPr>
        <w:tabs>
          <w:tab w:val="left" w:pos="426"/>
          <w:tab w:val="left" w:pos="3857"/>
        </w:tabs>
        <w:rPr>
          <w:b/>
          <w:bCs/>
          <w:sz w:val="16"/>
          <w:szCs w:val="16"/>
        </w:rPr>
      </w:pPr>
    </w:p>
    <w:p w:rsidR="008427E2" w:rsidRPr="00FE4B76" w:rsidRDefault="008427E2" w:rsidP="004531A8">
      <w:pPr>
        <w:pStyle w:val="Heading3"/>
      </w:pPr>
      <w:r w:rsidRPr="00104C03">
        <w:t>4.2.3.2</w:t>
      </w:r>
      <w:r w:rsidRPr="00104C03">
        <w:tab/>
      </w:r>
      <w:r>
        <w:t xml:space="preserve">  </w:t>
      </w:r>
      <w:r w:rsidRPr="00104C03">
        <w:t>Sınıf II</w:t>
      </w:r>
    </w:p>
    <w:p w:rsidR="008427E2" w:rsidRDefault="008427E2" w:rsidP="007A5097">
      <w:pPr>
        <w:tabs>
          <w:tab w:val="left" w:pos="851"/>
          <w:tab w:val="left" w:pos="3857"/>
        </w:tabs>
        <w:jc w:val="both"/>
      </w:pPr>
      <w:r>
        <w:t>TS 797’ye uygun çileklerden üretilmiş ve kalitesinden dolayı Sınıf I’e giremeyen çilekler girer. Bunlar genel özellikleri karşılamalıdır.</w:t>
      </w:r>
      <w:r w:rsidRPr="00104C03">
        <w:t xml:space="preserve"> </w:t>
      </w:r>
      <w:r>
        <w:t>Sınıf II çileklerin</w:t>
      </w:r>
      <w:r w:rsidRPr="00104C03">
        <w:t xml:space="preserve"> </w:t>
      </w:r>
      <w:r>
        <w:t>Sınıf özellikleri Çizelge 2’de verilen değerlere uygun olmalıdır.</w:t>
      </w:r>
    </w:p>
    <w:p w:rsidR="008427E2" w:rsidRDefault="008427E2" w:rsidP="00104C03">
      <w:pPr>
        <w:rPr>
          <w:b/>
          <w:bCs/>
          <w:lang w:val="en-US"/>
        </w:rPr>
      </w:pPr>
    </w:p>
    <w:p w:rsidR="008427E2" w:rsidRDefault="008427E2" w:rsidP="00104C03">
      <w:r w:rsidRPr="007A5097">
        <w:rPr>
          <w:b/>
          <w:bCs/>
          <w:lang w:val="en-US"/>
        </w:rPr>
        <w:t xml:space="preserve">Çizelge </w:t>
      </w:r>
      <w:r>
        <w:rPr>
          <w:b/>
          <w:bCs/>
          <w:lang w:val="en-US"/>
        </w:rPr>
        <w:t>2</w:t>
      </w:r>
      <w:r w:rsidRPr="007A5097">
        <w:rPr>
          <w:b/>
          <w:bCs/>
          <w:lang w:val="en-US"/>
        </w:rPr>
        <w:t xml:space="preserve"> –</w:t>
      </w:r>
      <w:r>
        <w:rPr>
          <w:lang w:val="en-US"/>
        </w:rPr>
        <w:t xml:space="preserve"> Sınıf özellikleri</w:t>
      </w:r>
    </w:p>
    <w:tbl>
      <w:tblPr>
        <w:tblW w:w="1013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9"/>
        <w:gridCol w:w="851"/>
        <w:gridCol w:w="850"/>
        <w:gridCol w:w="1134"/>
        <w:gridCol w:w="1134"/>
        <w:gridCol w:w="1134"/>
        <w:gridCol w:w="992"/>
        <w:gridCol w:w="1134"/>
        <w:gridCol w:w="1134"/>
        <w:gridCol w:w="993"/>
      </w:tblGrid>
      <w:tr w:rsidR="008427E2">
        <w:tc>
          <w:tcPr>
            <w:tcW w:w="779" w:type="dxa"/>
            <w:vAlign w:val="center"/>
          </w:tcPr>
          <w:p w:rsidR="008427E2" w:rsidRPr="00BE12F2" w:rsidRDefault="008427E2" w:rsidP="00585687">
            <w:pPr>
              <w:rPr>
                <w:b/>
                <w:bCs/>
              </w:rPr>
            </w:pPr>
            <w:r w:rsidRPr="00BE12F2">
              <w:rPr>
                <w:b/>
                <w:bCs/>
              </w:rPr>
              <w:t>Sınıf</w:t>
            </w:r>
          </w:p>
        </w:tc>
        <w:tc>
          <w:tcPr>
            <w:tcW w:w="851" w:type="dxa"/>
            <w:vAlign w:val="center"/>
          </w:tcPr>
          <w:p w:rsidR="008427E2" w:rsidRPr="00BE12F2" w:rsidRDefault="008427E2" w:rsidP="00585687">
            <w:pPr>
              <w:jc w:val="center"/>
              <w:rPr>
                <w:b/>
                <w:bCs/>
              </w:rPr>
            </w:pPr>
            <w:r>
              <w:rPr>
                <w:b/>
                <w:bCs/>
              </w:rPr>
              <w:t>Böcek zararlı çilek</w:t>
            </w:r>
            <w:r w:rsidRPr="00BE12F2">
              <w:rPr>
                <w:b/>
                <w:bCs/>
              </w:rPr>
              <w:t xml:space="preserve">, % (m/m) </w:t>
            </w:r>
          </w:p>
          <w:p w:rsidR="008427E2" w:rsidRPr="00BE12F2" w:rsidRDefault="008427E2" w:rsidP="00585687">
            <w:pPr>
              <w:jc w:val="center"/>
              <w:rPr>
                <w:b/>
                <w:bCs/>
              </w:rPr>
            </w:pPr>
            <w:r w:rsidRPr="00BE12F2">
              <w:rPr>
                <w:b/>
                <w:bCs/>
              </w:rPr>
              <w:t>en çok</w:t>
            </w:r>
          </w:p>
        </w:tc>
        <w:tc>
          <w:tcPr>
            <w:tcW w:w="850" w:type="dxa"/>
            <w:vAlign w:val="center"/>
          </w:tcPr>
          <w:p w:rsidR="008427E2" w:rsidRDefault="008427E2" w:rsidP="00585687">
            <w:pPr>
              <w:jc w:val="center"/>
              <w:rPr>
                <w:b/>
                <w:bCs/>
              </w:rPr>
            </w:pPr>
            <w:r w:rsidRPr="00BE12F2">
              <w:rPr>
                <w:b/>
                <w:bCs/>
              </w:rPr>
              <w:t xml:space="preserve">Bozuk </w:t>
            </w:r>
            <w:r>
              <w:rPr>
                <w:b/>
                <w:bCs/>
              </w:rPr>
              <w:t>çilek</w:t>
            </w:r>
            <w:r>
              <w:rPr>
                <w:b/>
                <w:bCs/>
                <w:vertAlign w:val="superscript"/>
              </w:rPr>
              <w:t>2</w:t>
            </w:r>
            <w:r w:rsidRPr="00D20169">
              <w:rPr>
                <w:b/>
                <w:bCs/>
                <w:vertAlign w:val="superscript"/>
              </w:rPr>
              <w:t>)</w:t>
            </w:r>
            <w:r>
              <w:rPr>
                <w:b/>
                <w:bCs/>
              </w:rPr>
              <w:t xml:space="preserve">, % (m/m) </w:t>
            </w:r>
            <w:r w:rsidRPr="00BE12F2">
              <w:rPr>
                <w:b/>
                <w:bCs/>
              </w:rPr>
              <w:t>en çok</w:t>
            </w:r>
          </w:p>
        </w:tc>
        <w:tc>
          <w:tcPr>
            <w:tcW w:w="1134" w:type="dxa"/>
            <w:vAlign w:val="center"/>
          </w:tcPr>
          <w:p w:rsidR="008427E2" w:rsidRPr="00823917" w:rsidRDefault="008427E2" w:rsidP="00585687">
            <w:pPr>
              <w:jc w:val="center"/>
              <w:rPr>
                <w:b/>
                <w:bCs/>
              </w:rPr>
            </w:pPr>
            <w:r w:rsidRPr="00823917">
              <w:rPr>
                <w:b/>
                <w:bCs/>
              </w:rPr>
              <w:t xml:space="preserve"> </w:t>
            </w:r>
            <w:r>
              <w:rPr>
                <w:b/>
                <w:bCs/>
              </w:rPr>
              <w:t>Çilek</w:t>
            </w:r>
            <w:r w:rsidRPr="00823917">
              <w:rPr>
                <w:b/>
                <w:bCs/>
              </w:rPr>
              <w:t xml:space="preserve"> parça-</w:t>
            </w:r>
          </w:p>
          <w:p w:rsidR="008427E2" w:rsidRPr="00F46A3B" w:rsidRDefault="008427E2" w:rsidP="00585687">
            <w:pPr>
              <w:jc w:val="center"/>
              <w:rPr>
                <w:b/>
                <w:bCs/>
              </w:rPr>
            </w:pPr>
            <w:r w:rsidRPr="00F46A3B">
              <w:rPr>
                <w:b/>
                <w:bCs/>
              </w:rPr>
              <w:t>ları, % (m/m) en çok</w:t>
            </w:r>
          </w:p>
        </w:tc>
        <w:tc>
          <w:tcPr>
            <w:tcW w:w="1134" w:type="dxa"/>
            <w:vAlign w:val="center"/>
          </w:tcPr>
          <w:p w:rsidR="008427E2" w:rsidRPr="004725D7" w:rsidRDefault="008427E2" w:rsidP="00585687">
            <w:pPr>
              <w:jc w:val="center"/>
              <w:rPr>
                <w:b/>
                <w:bCs/>
              </w:rPr>
            </w:pPr>
            <w:r w:rsidRPr="004725D7">
              <w:rPr>
                <w:b/>
                <w:bCs/>
              </w:rPr>
              <w:t>Sap, yaprak vb. bitkisel parçalar</w:t>
            </w:r>
          </w:p>
          <w:p w:rsidR="008427E2" w:rsidRPr="002E1E7C" w:rsidRDefault="008427E2" w:rsidP="00585687">
            <w:pPr>
              <w:jc w:val="center"/>
              <w:rPr>
                <w:b/>
                <w:bCs/>
              </w:rPr>
            </w:pPr>
            <w:r w:rsidRPr="002E1E7C">
              <w:rPr>
                <w:b/>
                <w:bCs/>
              </w:rPr>
              <w:t>% (m/m) en çok</w:t>
            </w:r>
          </w:p>
        </w:tc>
        <w:tc>
          <w:tcPr>
            <w:tcW w:w="1134" w:type="dxa"/>
            <w:vAlign w:val="center"/>
          </w:tcPr>
          <w:p w:rsidR="008427E2" w:rsidRPr="002C11C2" w:rsidRDefault="008427E2" w:rsidP="00585687">
            <w:pPr>
              <w:jc w:val="center"/>
              <w:rPr>
                <w:b/>
                <w:bCs/>
              </w:rPr>
            </w:pPr>
            <w:r w:rsidRPr="002C11C2">
              <w:rPr>
                <w:b/>
                <w:bCs/>
              </w:rPr>
              <w:t xml:space="preserve">Renkten sapma, % (m/m) </w:t>
            </w:r>
          </w:p>
          <w:p w:rsidR="008427E2" w:rsidRPr="00252E80" w:rsidRDefault="008427E2" w:rsidP="00585687">
            <w:pPr>
              <w:jc w:val="center"/>
              <w:rPr>
                <w:b/>
                <w:bCs/>
              </w:rPr>
            </w:pPr>
            <w:r w:rsidRPr="00252E80">
              <w:rPr>
                <w:b/>
                <w:bCs/>
              </w:rPr>
              <w:t>en çok</w:t>
            </w:r>
          </w:p>
        </w:tc>
        <w:tc>
          <w:tcPr>
            <w:tcW w:w="992" w:type="dxa"/>
            <w:vAlign w:val="center"/>
          </w:tcPr>
          <w:p w:rsidR="008427E2" w:rsidRPr="007A5097" w:rsidRDefault="008427E2" w:rsidP="00585687">
            <w:pPr>
              <w:jc w:val="center"/>
              <w:rPr>
                <w:b/>
                <w:bCs/>
              </w:rPr>
            </w:pPr>
            <w:r>
              <w:rPr>
                <w:b/>
                <w:bCs/>
              </w:rPr>
              <w:t>Çilek</w:t>
            </w:r>
            <w:r w:rsidRPr="007A5097">
              <w:rPr>
                <w:b/>
                <w:bCs/>
              </w:rPr>
              <w:t xml:space="preserve"> parça      kırıkları, % (m/m) en çok</w:t>
            </w:r>
          </w:p>
        </w:tc>
        <w:tc>
          <w:tcPr>
            <w:tcW w:w="1134" w:type="dxa"/>
          </w:tcPr>
          <w:p w:rsidR="008427E2" w:rsidRDefault="008427E2" w:rsidP="00585687">
            <w:pPr>
              <w:jc w:val="center"/>
              <w:rPr>
                <w:b/>
                <w:bCs/>
              </w:rPr>
            </w:pPr>
            <w:r>
              <w:rPr>
                <w:b/>
                <w:bCs/>
              </w:rPr>
              <w:t xml:space="preserve">Farklı renkteki çilek adedi </w:t>
            </w:r>
            <w:r w:rsidRPr="007A5097">
              <w:rPr>
                <w:b/>
                <w:bCs/>
              </w:rPr>
              <w:t>% (m/m) en çok</w:t>
            </w:r>
          </w:p>
        </w:tc>
        <w:tc>
          <w:tcPr>
            <w:tcW w:w="1134" w:type="dxa"/>
          </w:tcPr>
          <w:p w:rsidR="008427E2" w:rsidRDefault="008427E2" w:rsidP="00585687">
            <w:pPr>
              <w:jc w:val="center"/>
              <w:rPr>
                <w:b/>
                <w:bCs/>
              </w:rPr>
            </w:pPr>
            <w:r>
              <w:rPr>
                <w:b/>
                <w:bCs/>
              </w:rPr>
              <w:t>Aynı çeşitten olmayan</w:t>
            </w:r>
          </w:p>
          <w:p w:rsidR="008427E2" w:rsidRDefault="008427E2" w:rsidP="00585687">
            <w:pPr>
              <w:jc w:val="center"/>
              <w:rPr>
                <w:b/>
                <w:bCs/>
              </w:rPr>
            </w:pPr>
            <w:r>
              <w:rPr>
                <w:b/>
                <w:bCs/>
              </w:rPr>
              <w:t>çilek</w:t>
            </w:r>
          </w:p>
          <w:p w:rsidR="008427E2" w:rsidRPr="00BE12F2" w:rsidRDefault="008427E2" w:rsidP="00585687">
            <w:pPr>
              <w:jc w:val="center"/>
              <w:rPr>
                <w:b/>
                <w:bCs/>
              </w:rPr>
            </w:pPr>
            <w:r w:rsidRPr="007A5097">
              <w:rPr>
                <w:b/>
                <w:bCs/>
              </w:rPr>
              <w:t>% (m/m) en çok</w:t>
            </w:r>
          </w:p>
        </w:tc>
        <w:tc>
          <w:tcPr>
            <w:tcW w:w="993" w:type="dxa"/>
            <w:vAlign w:val="center"/>
          </w:tcPr>
          <w:p w:rsidR="008427E2" w:rsidRPr="00BE12F2" w:rsidRDefault="008427E2" w:rsidP="00585687">
            <w:pPr>
              <w:jc w:val="center"/>
              <w:rPr>
                <w:b/>
                <w:bCs/>
              </w:rPr>
            </w:pPr>
            <w:r w:rsidRPr="00BE12F2">
              <w:rPr>
                <w:b/>
                <w:bCs/>
              </w:rPr>
              <w:t>Yabancı madde</w:t>
            </w:r>
            <w:r>
              <w:rPr>
                <w:b/>
                <w:bCs/>
                <w:vertAlign w:val="superscript"/>
              </w:rPr>
              <w:t>1</w:t>
            </w:r>
            <w:r w:rsidRPr="00D20169">
              <w:rPr>
                <w:b/>
                <w:bCs/>
                <w:vertAlign w:val="superscript"/>
              </w:rPr>
              <w:t>)</w:t>
            </w:r>
            <w:r>
              <w:rPr>
                <w:b/>
                <w:bCs/>
              </w:rPr>
              <w:t xml:space="preserve">, % (m/m) </w:t>
            </w:r>
            <w:r w:rsidRPr="00BE12F2">
              <w:rPr>
                <w:b/>
                <w:bCs/>
              </w:rPr>
              <w:t>en çok</w:t>
            </w:r>
          </w:p>
        </w:tc>
      </w:tr>
      <w:tr w:rsidR="008427E2">
        <w:tc>
          <w:tcPr>
            <w:tcW w:w="779" w:type="dxa"/>
            <w:vAlign w:val="center"/>
          </w:tcPr>
          <w:p w:rsidR="008427E2" w:rsidRDefault="008427E2" w:rsidP="00585687">
            <w:r>
              <w:t>Sınıf I</w:t>
            </w:r>
          </w:p>
        </w:tc>
        <w:tc>
          <w:tcPr>
            <w:tcW w:w="851" w:type="dxa"/>
            <w:vAlign w:val="center"/>
          </w:tcPr>
          <w:p w:rsidR="008427E2" w:rsidRDefault="008427E2" w:rsidP="00585687">
            <w:pPr>
              <w:jc w:val="center"/>
            </w:pPr>
            <w:r>
              <w:t>0,5</w:t>
            </w:r>
          </w:p>
        </w:tc>
        <w:tc>
          <w:tcPr>
            <w:tcW w:w="850" w:type="dxa"/>
            <w:vAlign w:val="center"/>
          </w:tcPr>
          <w:p w:rsidR="008427E2" w:rsidRDefault="008427E2" w:rsidP="00585687">
            <w:pPr>
              <w:jc w:val="center"/>
            </w:pPr>
            <w:r>
              <w:t>2</w:t>
            </w:r>
          </w:p>
        </w:tc>
        <w:tc>
          <w:tcPr>
            <w:tcW w:w="1134" w:type="dxa"/>
            <w:vAlign w:val="center"/>
          </w:tcPr>
          <w:p w:rsidR="008427E2" w:rsidRDefault="008427E2" w:rsidP="00585687">
            <w:pPr>
              <w:jc w:val="center"/>
            </w:pPr>
            <w:r>
              <w:t>5</w:t>
            </w:r>
          </w:p>
        </w:tc>
        <w:tc>
          <w:tcPr>
            <w:tcW w:w="1134" w:type="dxa"/>
            <w:vAlign w:val="center"/>
          </w:tcPr>
          <w:p w:rsidR="008427E2" w:rsidRDefault="008427E2" w:rsidP="00585687">
            <w:pPr>
              <w:jc w:val="center"/>
            </w:pPr>
            <w:r>
              <w:t>2</w:t>
            </w:r>
          </w:p>
        </w:tc>
        <w:tc>
          <w:tcPr>
            <w:tcW w:w="1134" w:type="dxa"/>
            <w:vAlign w:val="center"/>
          </w:tcPr>
          <w:p w:rsidR="008427E2" w:rsidRDefault="008427E2" w:rsidP="00585687">
            <w:pPr>
              <w:jc w:val="center"/>
            </w:pPr>
            <w:r>
              <w:t>2</w:t>
            </w:r>
          </w:p>
        </w:tc>
        <w:tc>
          <w:tcPr>
            <w:tcW w:w="992" w:type="dxa"/>
            <w:vAlign w:val="center"/>
          </w:tcPr>
          <w:p w:rsidR="008427E2" w:rsidRDefault="008427E2" w:rsidP="00585687">
            <w:pPr>
              <w:jc w:val="center"/>
            </w:pPr>
            <w:r>
              <w:t>1</w:t>
            </w:r>
          </w:p>
        </w:tc>
        <w:tc>
          <w:tcPr>
            <w:tcW w:w="1134" w:type="dxa"/>
          </w:tcPr>
          <w:p w:rsidR="008427E2" w:rsidRDefault="008427E2" w:rsidP="00585687">
            <w:pPr>
              <w:jc w:val="center"/>
            </w:pPr>
            <w:r>
              <w:t>5</w:t>
            </w:r>
          </w:p>
        </w:tc>
        <w:tc>
          <w:tcPr>
            <w:tcW w:w="1134" w:type="dxa"/>
          </w:tcPr>
          <w:p w:rsidR="008427E2" w:rsidRDefault="008427E2" w:rsidP="00585687">
            <w:pPr>
              <w:jc w:val="center"/>
            </w:pPr>
            <w:r>
              <w:t>6</w:t>
            </w:r>
          </w:p>
        </w:tc>
        <w:tc>
          <w:tcPr>
            <w:tcW w:w="993" w:type="dxa"/>
            <w:vAlign w:val="center"/>
          </w:tcPr>
          <w:p w:rsidR="008427E2" w:rsidRDefault="008427E2" w:rsidP="00585687">
            <w:pPr>
              <w:jc w:val="center"/>
            </w:pPr>
            <w:r>
              <w:t>0,5</w:t>
            </w:r>
          </w:p>
        </w:tc>
      </w:tr>
      <w:tr w:rsidR="008427E2">
        <w:tc>
          <w:tcPr>
            <w:tcW w:w="779" w:type="dxa"/>
            <w:vAlign w:val="center"/>
          </w:tcPr>
          <w:p w:rsidR="008427E2" w:rsidRDefault="008427E2" w:rsidP="00585687">
            <w:r>
              <w:t>Sınıf II</w:t>
            </w:r>
          </w:p>
        </w:tc>
        <w:tc>
          <w:tcPr>
            <w:tcW w:w="851" w:type="dxa"/>
            <w:vAlign w:val="center"/>
          </w:tcPr>
          <w:p w:rsidR="008427E2" w:rsidRDefault="008427E2" w:rsidP="00585687">
            <w:pPr>
              <w:jc w:val="center"/>
            </w:pPr>
            <w:r>
              <w:t>1</w:t>
            </w:r>
          </w:p>
        </w:tc>
        <w:tc>
          <w:tcPr>
            <w:tcW w:w="850" w:type="dxa"/>
            <w:vAlign w:val="center"/>
          </w:tcPr>
          <w:p w:rsidR="008427E2" w:rsidRDefault="008427E2" w:rsidP="00585687">
            <w:pPr>
              <w:jc w:val="center"/>
            </w:pPr>
            <w:r>
              <w:t>4</w:t>
            </w:r>
          </w:p>
        </w:tc>
        <w:tc>
          <w:tcPr>
            <w:tcW w:w="1134" w:type="dxa"/>
            <w:vAlign w:val="center"/>
          </w:tcPr>
          <w:p w:rsidR="008427E2" w:rsidRDefault="008427E2" w:rsidP="00585687">
            <w:pPr>
              <w:jc w:val="center"/>
            </w:pPr>
            <w:r>
              <w:t>10</w:t>
            </w:r>
          </w:p>
        </w:tc>
        <w:tc>
          <w:tcPr>
            <w:tcW w:w="1134" w:type="dxa"/>
            <w:vAlign w:val="center"/>
          </w:tcPr>
          <w:p w:rsidR="008427E2" w:rsidRDefault="008427E2" w:rsidP="00585687">
            <w:pPr>
              <w:jc w:val="center"/>
            </w:pPr>
            <w:r>
              <w:t>5</w:t>
            </w:r>
          </w:p>
        </w:tc>
        <w:tc>
          <w:tcPr>
            <w:tcW w:w="1134" w:type="dxa"/>
            <w:vAlign w:val="center"/>
          </w:tcPr>
          <w:p w:rsidR="008427E2" w:rsidRDefault="008427E2" w:rsidP="00585687">
            <w:pPr>
              <w:jc w:val="center"/>
            </w:pPr>
            <w:r>
              <w:t>5</w:t>
            </w:r>
          </w:p>
        </w:tc>
        <w:tc>
          <w:tcPr>
            <w:tcW w:w="992" w:type="dxa"/>
            <w:vAlign w:val="center"/>
          </w:tcPr>
          <w:p w:rsidR="008427E2" w:rsidRDefault="008427E2" w:rsidP="00585687">
            <w:pPr>
              <w:jc w:val="center"/>
            </w:pPr>
            <w:r>
              <w:t>3</w:t>
            </w:r>
          </w:p>
        </w:tc>
        <w:tc>
          <w:tcPr>
            <w:tcW w:w="1134" w:type="dxa"/>
          </w:tcPr>
          <w:p w:rsidR="008427E2" w:rsidRDefault="008427E2" w:rsidP="00585687">
            <w:pPr>
              <w:jc w:val="center"/>
            </w:pPr>
            <w:r>
              <w:t>15</w:t>
            </w:r>
          </w:p>
        </w:tc>
        <w:tc>
          <w:tcPr>
            <w:tcW w:w="1134" w:type="dxa"/>
          </w:tcPr>
          <w:p w:rsidR="008427E2" w:rsidRDefault="008427E2" w:rsidP="00585687">
            <w:pPr>
              <w:jc w:val="center"/>
            </w:pPr>
            <w:r>
              <w:t>15</w:t>
            </w:r>
          </w:p>
        </w:tc>
        <w:tc>
          <w:tcPr>
            <w:tcW w:w="993" w:type="dxa"/>
            <w:vAlign w:val="center"/>
          </w:tcPr>
          <w:p w:rsidR="008427E2" w:rsidRDefault="008427E2" w:rsidP="00585687">
            <w:pPr>
              <w:jc w:val="center"/>
            </w:pPr>
            <w:r>
              <w:t>1</w:t>
            </w:r>
          </w:p>
        </w:tc>
      </w:tr>
      <w:tr w:rsidR="008427E2">
        <w:tc>
          <w:tcPr>
            <w:tcW w:w="10135" w:type="dxa"/>
            <w:gridSpan w:val="10"/>
          </w:tcPr>
          <w:p w:rsidR="008427E2" w:rsidRDefault="008427E2" w:rsidP="00585687">
            <w:r>
              <w:rPr>
                <w:vertAlign w:val="superscript"/>
              </w:rPr>
              <w:t>1)</w:t>
            </w:r>
            <w:r>
              <w:t xml:space="preserve"> Sap, sürgün, yaprak vb. bitkisel parçacıklar dışındaki yabancı maddeler.</w:t>
            </w:r>
          </w:p>
          <w:p w:rsidR="008427E2" w:rsidRDefault="008427E2" w:rsidP="00585687">
            <w:pPr>
              <w:rPr>
                <w:vertAlign w:val="superscript"/>
              </w:rPr>
            </w:pPr>
            <w:r>
              <w:rPr>
                <w:vertAlign w:val="superscript"/>
              </w:rPr>
              <w:t>2)</w:t>
            </w:r>
            <w:r>
              <w:t xml:space="preserve"> Böcek zararlı, parça ve kırık çilekler dışındaki bozuk fasulyeler. </w:t>
            </w:r>
          </w:p>
        </w:tc>
      </w:tr>
    </w:tbl>
    <w:p w:rsidR="008427E2" w:rsidRDefault="008427E2" w:rsidP="00104C03">
      <w:bookmarkStart w:id="61" w:name="_Toc426539030"/>
    </w:p>
    <w:p w:rsidR="008427E2" w:rsidRDefault="008427E2" w:rsidP="009445B6">
      <w:pPr>
        <w:pStyle w:val="Heading2"/>
        <w:rPr>
          <w:sz w:val="22"/>
          <w:szCs w:val="22"/>
        </w:rPr>
      </w:pPr>
    </w:p>
    <w:p w:rsidR="008427E2" w:rsidRPr="00B66EEF" w:rsidRDefault="008427E2" w:rsidP="00084575">
      <w:pPr>
        <w:pStyle w:val="Heading3"/>
      </w:pPr>
      <w:bookmarkStart w:id="62" w:name="_Toc429041158"/>
      <w:r w:rsidRPr="00B66EEF">
        <w:t>4.2.</w:t>
      </w:r>
      <w:r>
        <w:t>4</w:t>
      </w:r>
      <w:r w:rsidRPr="00B66EEF">
        <w:t xml:space="preserve"> Mikrobiyolojik özellikler</w:t>
      </w:r>
      <w:bookmarkEnd w:id="59"/>
      <w:bookmarkEnd w:id="60"/>
      <w:bookmarkEnd w:id="61"/>
      <w:bookmarkEnd w:id="62"/>
      <w:r w:rsidRPr="00B66EEF">
        <w:t xml:space="preserve">  </w:t>
      </w:r>
    </w:p>
    <w:p w:rsidR="008427E2" w:rsidRDefault="008427E2" w:rsidP="009445B6">
      <w:r>
        <w:t xml:space="preserve">Çileklerin  mikrobiyolojik özellikleri Çizelge 3’te verilen değerlere uygun olmalıdır. </w:t>
      </w:r>
    </w:p>
    <w:p w:rsidR="008427E2" w:rsidRDefault="008427E2" w:rsidP="009445B6">
      <w:pPr>
        <w:rPr>
          <w:b/>
          <w:bCs/>
        </w:rPr>
      </w:pPr>
    </w:p>
    <w:p w:rsidR="008427E2" w:rsidRDefault="008427E2" w:rsidP="009445B6">
      <w:r w:rsidRPr="007971B6">
        <w:rPr>
          <w:b/>
          <w:bCs/>
        </w:rPr>
        <w:t>Ç</w:t>
      </w:r>
      <w:r>
        <w:rPr>
          <w:b/>
          <w:bCs/>
        </w:rPr>
        <w:t>izelge 3 -</w:t>
      </w:r>
      <w:r w:rsidRPr="007971B6">
        <w:rPr>
          <w:b/>
          <w:bCs/>
        </w:rPr>
        <w:t xml:space="preserve"> </w:t>
      </w:r>
      <w:r>
        <w:t>Çileklerin mikrobiyolojik özellikleri</w:t>
      </w:r>
    </w:p>
    <w:p w:rsidR="008427E2" w:rsidRDefault="008427E2" w:rsidP="009445B6"/>
    <w:tbl>
      <w:tblPr>
        <w:tblW w:w="93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tblPr>
      <w:tblGrid>
        <w:gridCol w:w="3549"/>
        <w:gridCol w:w="1076"/>
        <w:gridCol w:w="1076"/>
        <w:gridCol w:w="3655"/>
      </w:tblGrid>
      <w:tr w:rsidR="008427E2" w:rsidRPr="00B66EEF">
        <w:tc>
          <w:tcPr>
            <w:tcW w:w="3549" w:type="dxa"/>
          </w:tcPr>
          <w:p w:rsidR="008427E2" w:rsidRPr="00B66EEF" w:rsidRDefault="008427E2" w:rsidP="00084575">
            <w:pPr>
              <w:jc w:val="center"/>
              <w:rPr>
                <w:b/>
                <w:bCs/>
              </w:rPr>
            </w:pPr>
            <w:r w:rsidRPr="00B66EEF">
              <w:rPr>
                <w:b/>
                <w:bCs/>
              </w:rPr>
              <w:t>Mikroorganizma</w:t>
            </w:r>
          </w:p>
        </w:tc>
        <w:tc>
          <w:tcPr>
            <w:tcW w:w="2152" w:type="dxa"/>
            <w:gridSpan w:val="2"/>
          </w:tcPr>
          <w:p w:rsidR="008427E2" w:rsidRPr="00B66EEF" w:rsidRDefault="008427E2" w:rsidP="00084575">
            <w:pPr>
              <w:jc w:val="center"/>
              <w:rPr>
                <w:b/>
                <w:bCs/>
              </w:rPr>
            </w:pPr>
            <w:r w:rsidRPr="00B66EEF">
              <w:rPr>
                <w:b/>
                <w:bCs/>
              </w:rPr>
              <w:t xml:space="preserve">Numune alma planı </w:t>
            </w:r>
          </w:p>
        </w:tc>
        <w:tc>
          <w:tcPr>
            <w:tcW w:w="3655" w:type="dxa"/>
          </w:tcPr>
          <w:p w:rsidR="008427E2" w:rsidRPr="00B66EEF" w:rsidRDefault="008427E2" w:rsidP="00084575">
            <w:pPr>
              <w:jc w:val="center"/>
              <w:rPr>
                <w:b/>
                <w:bCs/>
              </w:rPr>
            </w:pPr>
            <w:r>
              <w:rPr>
                <w:b/>
                <w:bCs/>
              </w:rPr>
              <w:t>Değer</w:t>
            </w:r>
          </w:p>
        </w:tc>
      </w:tr>
      <w:tr w:rsidR="008427E2" w:rsidRPr="0031282C">
        <w:tc>
          <w:tcPr>
            <w:tcW w:w="3549" w:type="dxa"/>
          </w:tcPr>
          <w:p w:rsidR="008427E2" w:rsidRPr="0031282C" w:rsidRDefault="008427E2" w:rsidP="00084575">
            <w:pPr>
              <w:jc w:val="center"/>
              <w:rPr>
                <w:i/>
                <w:iCs/>
              </w:rPr>
            </w:pPr>
          </w:p>
        </w:tc>
        <w:tc>
          <w:tcPr>
            <w:tcW w:w="1076" w:type="dxa"/>
          </w:tcPr>
          <w:p w:rsidR="008427E2" w:rsidRPr="0031282C" w:rsidRDefault="008427E2" w:rsidP="00084575">
            <w:pPr>
              <w:jc w:val="center"/>
            </w:pPr>
            <w:r w:rsidRPr="0031282C">
              <w:t>n</w:t>
            </w:r>
          </w:p>
        </w:tc>
        <w:tc>
          <w:tcPr>
            <w:tcW w:w="1076" w:type="dxa"/>
          </w:tcPr>
          <w:p w:rsidR="008427E2" w:rsidRPr="0031282C" w:rsidRDefault="008427E2" w:rsidP="00084575">
            <w:pPr>
              <w:jc w:val="center"/>
            </w:pPr>
            <w:r w:rsidRPr="0031282C">
              <w:t>c</w:t>
            </w:r>
          </w:p>
        </w:tc>
        <w:tc>
          <w:tcPr>
            <w:tcW w:w="3655" w:type="dxa"/>
          </w:tcPr>
          <w:p w:rsidR="008427E2" w:rsidRPr="0031282C" w:rsidRDefault="008427E2" w:rsidP="00084575">
            <w:pPr>
              <w:jc w:val="center"/>
            </w:pPr>
          </w:p>
        </w:tc>
      </w:tr>
      <w:tr w:rsidR="008427E2" w:rsidRPr="0031282C">
        <w:tc>
          <w:tcPr>
            <w:tcW w:w="3549" w:type="dxa"/>
          </w:tcPr>
          <w:p w:rsidR="008427E2" w:rsidRPr="0031282C" w:rsidRDefault="008427E2" w:rsidP="00084575">
            <w:r w:rsidRPr="00FF2851">
              <w:rPr>
                <w:i/>
                <w:iCs/>
              </w:rPr>
              <w:t>E. coli O157</w:t>
            </w:r>
          </w:p>
        </w:tc>
        <w:tc>
          <w:tcPr>
            <w:tcW w:w="1076" w:type="dxa"/>
          </w:tcPr>
          <w:p w:rsidR="008427E2" w:rsidRPr="0031282C" w:rsidRDefault="008427E2" w:rsidP="00084575">
            <w:pPr>
              <w:jc w:val="center"/>
            </w:pPr>
            <w:r w:rsidRPr="0031282C">
              <w:t>5</w:t>
            </w:r>
          </w:p>
        </w:tc>
        <w:tc>
          <w:tcPr>
            <w:tcW w:w="1076" w:type="dxa"/>
          </w:tcPr>
          <w:p w:rsidR="008427E2" w:rsidRPr="0031282C" w:rsidRDefault="008427E2" w:rsidP="00084575">
            <w:pPr>
              <w:jc w:val="center"/>
            </w:pPr>
            <w:r w:rsidRPr="0031282C">
              <w:t>0</w:t>
            </w:r>
          </w:p>
        </w:tc>
        <w:tc>
          <w:tcPr>
            <w:tcW w:w="3655" w:type="dxa"/>
          </w:tcPr>
          <w:p w:rsidR="008427E2" w:rsidRPr="0031282C" w:rsidRDefault="008427E2" w:rsidP="00084575">
            <w:pPr>
              <w:jc w:val="center"/>
            </w:pPr>
            <w:r>
              <w:t>25 g veya 25 mL’de bulunmamalı</w:t>
            </w:r>
          </w:p>
        </w:tc>
      </w:tr>
      <w:tr w:rsidR="008427E2" w:rsidRPr="0031282C">
        <w:tc>
          <w:tcPr>
            <w:tcW w:w="3549" w:type="dxa"/>
          </w:tcPr>
          <w:p w:rsidR="008427E2" w:rsidRPr="0031282C" w:rsidRDefault="008427E2" w:rsidP="00084575">
            <w:pPr>
              <w:rPr>
                <w:i/>
                <w:iCs/>
              </w:rPr>
            </w:pPr>
            <w:r>
              <w:rPr>
                <w:i/>
                <w:iCs/>
              </w:rPr>
              <w:t>Listeria monocytogenes</w:t>
            </w:r>
          </w:p>
        </w:tc>
        <w:tc>
          <w:tcPr>
            <w:tcW w:w="1076" w:type="dxa"/>
          </w:tcPr>
          <w:p w:rsidR="008427E2" w:rsidRPr="0031282C" w:rsidRDefault="008427E2" w:rsidP="00084575">
            <w:pPr>
              <w:jc w:val="center"/>
            </w:pPr>
            <w:r w:rsidRPr="0031282C">
              <w:t>5</w:t>
            </w:r>
          </w:p>
        </w:tc>
        <w:tc>
          <w:tcPr>
            <w:tcW w:w="1076" w:type="dxa"/>
          </w:tcPr>
          <w:p w:rsidR="008427E2" w:rsidRPr="0031282C" w:rsidRDefault="008427E2" w:rsidP="00084575">
            <w:pPr>
              <w:jc w:val="center"/>
            </w:pPr>
            <w:r w:rsidRPr="0031282C">
              <w:t>0</w:t>
            </w:r>
          </w:p>
        </w:tc>
        <w:tc>
          <w:tcPr>
            <w:tcW w:w="3655" w:type="dxa"/>
          </w:tcPr>
          <w:p w:rsidR="008427E2" w:rsidRPr="0031282C" w:rsidRDefault="008427E2" w:rsidP="00084575">
            <w:pPr>
              <w:jc w:val="center"/>
            </w:pPr>
            <w:r>
              <w:t>25 g veya 25 mL’de bulunmamalı</w:t>
            </w:r>
          </w:p>
        </w:tc>
      </w:tr>
      <w:tr w:rsidR="008427E2" w:rsidRPr="0031282C">
        <w:tc>
          <w:tcPr>
            <w:tcW w:w="3549" w:type="dxa"/>
          </w:tcPr>
          <w:p w:rsidR="008427E2" w:rsidRPr="0031282C" w:rsidRDefault="008427E2" w:rsidP="00084575">
            <w:r w:rsidRPr="0031282C">
              <w:rPr>
                <w:i/>
                <w:iCs/>
              </w:rPr>
              <w:t xml:space="preserve">Salmonella </w:t>
            </w:r>
          </w:p>
        </w:tc>
        <w:tc>
          <w:tcPr>
            <w:tcW w:w="1076" w:type="dxa"/>
          </w:tcPr>
          <w:p w:rsidR="008427E2" w:rsidRPr="0031282C" w:rsidRDefault="008427E2" w:rsidP="00084575">
            <w:pPr>
              <w:jc w:val="center"/>
            </w:pPr>
            <w:r w:rsidRPr="0031282C">
              <w:t>5</w:t>
            </w:r>
          </w:p>
        </w:tc>
        <w:tc>
          <w:tcPr>
            <w:tcW w:w="1076" w:type="dxa"/>
          </w:tcPr>
          <w:p w:rsidR="008427E2" w:rsidRPr="0031282C" w:rsidRDefault="008427E2" w:rsidP="00084575">
            <w:pPr>
              <w:jc w:val="center"/>
            </w:pPr>
            <w:r w:rsidRPr="0031282C">
              <w:t>0</w:t>
            </w:r>
          </w:p>
        </w:tc>
        <w:tc>
          <w:tcPr>
            <w:tcW w:w="3655" w:type="dxa"/>
          </w:tcPr>
          <w:p w:rsidR="008427E2" w:rsidRPr="0031282C" w:rsidRDefault="008427E2" w:rsidP="00084575">
            <w:pPr>
              <w:jc w:val="center"/>
            </w:pPr>
            <w:r>
              <w:t>25 g veya 25 mL’de bulunmamalı</w:t>
            </w:r>
          </w:p>
        </w:tc>
      </w:tr>
      <w:tr w:rsidR="008427E2" w:rsidRPr="0031282C">
        <w:tc>
          <w:tcPr>
            <w:tcW w:w="9356" w:type="dxa"/>
            <w:gridSpan w:val="4"/>
          </w:tcPr>
          <w:p w:rsidR="008427E2" w:rsidRPr="0031282C" w:rsidRDefault="008427E2" w:rsidP="00084575">
            <w:pPr>
              <w:shd w:val="clear" w:color="auto" w:fill="FFFFFF"/>
              <w:rPr>
                <w:color w:val="000000"/>
              </w:rPr>
            </w:pPr>
            <w:r w:rsidRPr="0031282C">
              <w:rPr>
                <w:color w:val="000000"/>
              </w:rPr>
              <w:t>Numune alma planında;</w:t>
            </w:r>
          </w:p>
          <w:p w:rsidR="008427E2" w:rsidRPr="0031282C" w:rsidRDefault="008427E2" w:rsidP="00084575">
            <w:pPr>
              <w:shd w:val="clear" w:color="auto" w:fill="FFFFFF"/>
              <w:rPr>
                <w:color w:val="000000"/>
              </w:rPr>
            </w:pPr>
            <w:r w:rsidRPr="0031282C">
              <w:rPr>
                <w:color w:val="000000"/>
              </w:rPr>
              <w:t>n: Partiden bağımsız ve rastgele seçilen numune sayısı,</w:t>
            </w:r>
          </w:p>
          <w:p w:rsidR="008427E2" w:rsidRPr="0031282C" w:rsidRDefault="008427E2" w:rsidP="00084575">
            <w:pPr>
              <w:shd w:val="clear" w:color="auto" w:fill="FFFFFF"/>
              <w:rPr>
                <w:color w:val="000000"/>
              </w:rPr>
            </w:pPr>
            <w:r w:rsidRPr="0031282C">
              <w:rPr>
                <w:color w:val="000000"/>
              </w:rPr>
              <w:t>c: m ve M arasında olmasına izin verilen azami numune sayısı (M değeri taşıyabilecek en fazla numune sayısı),</w:t>
            </w:r>
          </w:p>
          <w:p w:rsidR="008427E2" w:rsidRPr="0031282C" w:rsidRDefault="008427E2" w:rsidP="00084575">
            <w:pPr>
              <w:shd w:val="clear" w:color="auto" w:fill="FFFFFF"/>
              <w:rPr>
                <w:color w:val="000000"/>
              </w:rPr>
            </w:pPr>
            <w:r w:rsidRPr="0031282C">
              <w:rPr>
                <w:color w:val="000000"/>
              </w:rPr>
              <w:t>m: (n-c) sayıdaki numunede bulunabilecek en fazla mikrobiyolojik değer,</w:t>
            </w:r>
          </w:p>
          <w:p w:rsidR="008427E2" w:rsidRPr="0031282C" w:rsidRDefault="008427E2" w:rsidP="00084575">
            <w:pPr>
              <w:rPr>
                <w:color w:val="000000"/>
              </w:rPr>
            </w:pPr>
            <w:r w:rsidRPr="0031282C">
              <w:rPr>
                <w:color w:val="000000"/>
              </w:rPr>
              <w:t>M: c sayıdaki numunenin bu değeri aşması hâlinde uygunsuz olup, kabul edilemez olduğunu gösteren mikroorganizma sayısıdır.</w:t>
            </w:r>
          </w:p>
        </w:tc>
      </w:tr>
    </w:tbl>
    <w:p w:rsidR="008427E2" w:rsidRDefault="008427E2" w:rsidP="00084575">
      <w:bookmarkStart w:id="63" w:name="_Toc126407931"/>
    </w:p>
    <w:p w:rsidR="008427E2" w:rsidRDefault="008427E2" w:rsidP="00084575"/>
    <w:p w:rsidR="008427E2" w:rsidRDefault="008427E2" w:rsidP="00084575"/>
    <w:p w:rsidR="008427E2" w:rsidRDefault="008427E2" w:rsidP="00084575"/>
    <w:p w:rsidR="008427E2" w:rsidRDefault="008427E2" w:rsidP="00084575"/>
    <w:p w:rsidR="008427E2" w:rsidRDefault="008427E2" w:rsidP="00205CC5">
      <w:pPr>
        <w:pStyle w:val="Heading2"/>
      </w:pPr>
      <w:bookmarkStart w:id="64" w:name="_Toc429041367"/>
      <w:r>
        <w:t>4.3</w:t>
      </w:r>
      <w:r>
        <w:tab/>
        <w:t>Boyut ve toleranslar</w:t>
      </w:r>
      <w:bookmarkEnd w:id="63"/>
      <w:bookmarkEnd w:id="64"/>
      <w:r>
        <w:t xml:space="preserve"> </w:t>
      </w:r>
    </w:p>
    <w:p w:rsidR="008427E2" w:rsidRDefault="008427E2" w:rsidP="00205CC5">
      <w:pPr>
        <w:tabs>
          <w:tab w:val="left" w:pos="851"/>
          <w:tab w:val="left" w:pos="3857"/>
        </w:tabs>
      </w:pPr>
    </w:p>
    <w:p w:rsidR="008427E2" w:rsidRDefault="008427E2" w:rsidP="00205CC5">
      <w:pPr>
        <w:pStyle w:val="Heading3"/>
      </w:pPr>
      <w:r>
        <w:t>4.3.1</w:t>
      </w:r>
      <w:r>
        <w:tab/>
        <w:t>Sınıf toleransları</w:t>
      </w:r>
    </w:p>
    <w:p w:rsidR="008427E2" w:rsidRDefault="008427E2" w:rsidP="00205CC5">
      <w:pPr>
        <w:tabs>
          <w:tab w:val="left" w:pos="851"/>
          <w:tab w:val="left" w:pos="3857"/>
        </w:tabs>
        <w:jc w:val="both"/>
        <w:rPr>
          <w:b/>
          <w:bCs/>
          <w:sz w:val="22"/>
          <w:szCs w:val="22"/>
        </w:rPr>
      </w:pPr>
    </w:p>
    <w:p w:rsidR="008427E2" w:rsidRDefault="008427E2" w:rsidP="00205CC5">
      <w:pPr>
        <w:pStyle w:val="Heading3"/>
      </w:pPr>
      <w:r>
        <w:t>4.3.1.1</w:t>
      </w:r>
      <w:r>
        <w:tab/>
        <w:t xml:space="preserve"> Sınıf I</w:t>
      </w:r>
    </w:p>
    <w:p w:rsidR="008427E2" w:rsidRDefault="008427E2" w:rsidP="00205CC5">
      <w:pPr>
        <w:tabs>
          <w:tab w:val="left" w:pos="0"/>
        </w:tabs>
        <w:jc w:val="both"/>
      </w:pPr>
      <w:r>
        <w:t xml:space="preserve">Sınıfın özelliklerini karşılamayan ancak Sınıf II’nin özelliklerini karşılayan (Sınıf II’nin toleransı hariç) çileklerden kütlece  % 10’a kadar karışma kabul edilir. </w:t>
      </w:r>
    </w:p>
    <w:p w:rsidR="008427E2" w:rsidRDefault="008427E2" w:rsidP="00205CC5">
      <w:pPr>
        <w:tabs>
          <w:tab w:val="left" w:pos="851"/>
          <w:tab w:val="left" w:pos="3857"/>
        </w:tabs>
        <w:jc w:val="both"/>
      </w:pPr>
    </w:p>
    <w:p w:rsidR="008427E2" w:rsidRDefault="008427E2" w:rsidP="00205CC5">
      <w:pPr>
        <w:pStyle w:val="Heading3"/>
      </w:pPr>
      <w:r>
        <w:t>4.3.1.2</w:t>
      </w:r>
      <w:r>
        <w:tab/>
        <w:t xml:space="preserve"> Sınıf II</w:t>
      </w:r>
    </w:p>
    <w:p w:rsidR="008427E2" w:rsidRPr="002F0710" w:rsidRDefault="008427E2" w:rsidP="00205CC5">
      <w:pPr>
        <w:tabs>
          <w:tab w:val="left" w:pos="851"/>
          <w:tab w:val="left" w:pos="3857"/>
        </w:tabs>
        <w:jc w:val="both"/>
      </w:pPr>
      <w:r>
        <w:t>Bu sınıfa, genel özelliklere ve sınıfın özelliklerine uymayan ancak tüketime elverişli bulunan çileklerden kütlece % 10’a kadar karışma kabul edilir. Ayrıca kütlece % 15’den fazla olmamak şartıyla fasulyeler kılçıklı olabilir.</w:t>
      </w:r>
    </w:p>
    <w:p w:rsidR="008427E2" w:rsidRDefault="008427E2" w:rsidP="001A42BC">
      <w:pPr>
        <w:rPr>
          <w:b/>
          <w:bCs/>
        </w:rPr>
      </w:pPr>
    </w:p>
    <w:p w:rsidR="008427E2" w:rsidRDefault="008427E2" w:rsidP="00205CC5">
      <w:pPr>
        <w:pStyle w:val="Heading2"/>
      </w:pPr>
      <w:bookmarkStart w:id="65" w:name="_Toc126407932"/>
      <w:bookmarkStart w:id="66" w:name="_Toc429041368"/>
      <w:r>
        <w:t>4.4</w:t>
      </w:r>
      <w:r>
        <w:tab/>
        <w:t>Özellik, muayene ve madde numaraları</w:t>
      </w:r>
      <w:bookmarkEnd w:id="65"/>
      <w:bookmarkEnd w:id="66"/>
    </w:p>
    <w:p w:rsidR="008427E2" w:rsidRDefault="008427E2" w:rsidP="00205CC5">
      <w:r>
        <w:t>Bu standardda verilen özellikler ile bunların özellik, muayene ve madde numaraları Çizelge 4'de verilmiştir.</w:t>
      </w:r>
    </w:p>
    <w:p w:rsidR="008427E2" w:rsidRDefault="008427E2" w:rsidP="00205CC5">
      <w:pPr>
        <w:rPr>
          <w:b/>
          <w:bCs/>
        </w:rPr>
      </w:pPr>
    </w:p>
    <w:p w:rsidR="008427E2" w:rsidRDefault="008427E2" w:rsidP="00205CC5">
      <w:r>
        <w:rPr>
          <w:b/>
          <w:bCs/>
        </w:rPr>
        <w:t>Çizelge 4 -</w:t>
      </w:r>
      <w:r>
        <w:t xml:space="preserve"> Özellik, muayene ve madde numaraları   </w:t>
      </w:r>
    </w:p>
    <w:p w:rsidR="008427E2" w:rsidRDefault="008427E2" w:rsidP="00205CC5"/>
    <w:tbl>
      <w:tblPr>
        <w:tblW w:w="963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31"/>
        <w:gridCol w:w="2552"/>
        <w:gridCol w:w="2556"/>
      </w:tblGrid>
      <w:tr w:rsidR="008427E2" w:rsidRPr="00B66EEF">
        <w:tc>
          <w:tcPr>
            <w:tcW w:w="4531" w:type="dxa"/>
            <w:tcBorders>
              <w:bottom w:val="nil"/>
            </w:tcBorders>
            <w:vAlign w:val="center"/>
          </w:tcPr>
          <w:p w:rsidR="008427E2" w:rsidRPr="00B66EEF" w:rsidRDefault="008427E2" w:rsidP="00205CC5">
            <w:pPr>
              <w:jc w:val="center"/>
              <w:rPr>
                <w:b/>
                <w:bCs/>
              </w:rPr>
            </w:pPr>
            <w:r w:rsidRPr="00B66EEF">
              <w:rPr>
                <w:b/>
                <w:bCs/>
              </w:rPr>
              <w:t>Özellikler</w:t>
            </w:r>
          </w:p>
        </w:tc>
        <w:tc>
          <w:tcPr>
            <w:tcW w:w="2552" w:type="dxa"/>
            <w:tcBorders>
              <w:bottom w:val="nil"/>
            </w:tcBorders>
            <w:vAlign w:val="center"/>
          </w:tcPr>
          <w:p w:rsidR="008427E2" w:rsidRPr="00B66EEF" w:rsidRDefault="008427E2" w:rsidP="00205CC5">
            <w:pPr>
              <w:jc w:val="center"/>
              <w:rPr>
                <w:b/>
                <w:bCs/>
              </w:rPr>
            </w:pPr>
            <w:r w:rsidRPr="00B66EEF">
              <w:rPr>
                <w:b/>
                <w:bCs/>
              </w:rPr>
              <w:t>Özellik madde no</w:t>
            </w:r>
          </w:p>
        </w:tc>
        <w:tc>
          <w:tcPr>
            <w:tcW w:w="2556" w:type="dxa"/>
            <w:tcBorders>
              <w:bottom w:val="nil"/>
            </w:tcBorders>
            <w:vAlign w:val="center"/>
          </w:tcPr>
          <w:p w:rsidR="008427E2" w:rsidRPr="00B66EEF" w:rsidRDefault="008427E2" w:rsidP="00205CC5">
            <w:pPr>
              <w:jc w:val="center"/>
              <w:rPr>
                <w:b/>
                <w:bCs/>
              </w:rPr>
            </w:pPr>
            <w:r w:rsidRPr="00B66EEF">
              <w:rPr>
                <w:b/>
                <w:bCs/>
              </w:rPr>
              <w:t>Muayene madde no</w:t>
            </w:r>
          </w:p>
        </w:tc>
      </w:tr>
      <w:tr w:rsidR="008427E2">
        <w:tc>
          <w:tcPr>
            <w:tcW w:w="4531" w:type="dxa"/>
            <w:vAlign w:val="center"/>
          </w:tcPr>
          <w:p w:rsidR="008427E2" w:rsidRDefault="008427E2" w:rsidP="00B66EEF">
            <w:pPr>
              <w:jc w:val="both"/>
            </w:pPr>
            <w:r>
              <w:t>Genel özellikler</w:t>
            </w:r>
          </w:p>
        </w:tc>
        <w:tc>
          <w:tcPr>
            <w:tcW w:w="2552" w:type="dxa"/>
            <w:vAlign w:val="center"/>
          </w:tcPr>
          <w:p w:rsidR="008427E2" w:rsidRDefault="008427E2" w:rsidP="00205CC5">
            <w:pPr>
              <w:jc w:val="center"/>
            </w:pPr>
            <w:r>
              <w:t>4.2.1</w:t>
            </w:r>
          </w:p>
        </w:tc>
        <w:tc>
          <w:tcPr>
            <w:tcW w:w="2556" w:type="dxa"/>
            <w:vAlign w:val="center"/>
          </w:tcPr>
          <w:p w:rsidR="008427E2" w:rsidRDefault="008427E2" w:rsidP="00205CC5">
            <w:pPr>
              <w:jc w:val="center"/>
            </w:pPr>
            <w:r>
              <w:t>5.2.2</w:t>
            </w:r>
          </w:p>
        </w:tc>
      </w:tr>
      <w:tr w:rsidR="008427E2">
        <w:tc>
          <w:tcPr>
            <w:tcW w:w="4531" w:type="dxa"/>
            <w:vAlign w:val="center"/>
          </w:tcPr>
          <w:p w:rsidR="008427E2" w:rsidRDefault="008427E2" w:rsidP="00B66EEF">
            <w:pPr>
              <w:jc w:val="both"/>
            </w:pPr>
            <w:r>
              <w:t>Fiziksel ve kimyasal özellikler</w:t>
            </w:r>
          </w:p>
        </w:tc>
        <w:tc>
          <w:tcPr>
            <w:tcW w:w="2552" w:type="dxa"/>
            <w:vAlign w:val="center"/>
          </w:tcPr>
          <w:p w:rsidR="008427E2" w:rsidRDefault="008427E2" w:rsidP="00205CC5">
            <w:pPr>
              <w:jc w:val="center"/>
            </w:pPr>
            <w:r>
              <w:t>4.2.2</w:t>
            </w:r>
          </w:p>
        </w:tc>
        <w:tc>
          <w:tcPr>
            <w:tcW w:w="2556" w:type="dxa"/>
            <w:vAlign w:val="center"/>
          </w:tcPr>
          <w:p w:rsidR="008427E2" w:rsidRDefault="008427E2" w:rsidP="00205CC5">
            <w:pPr>
              <w:jc w:val="center"/>
            </w:pPr>
            <w:r>
              <w:t>5.3.3</w:t>
            </w:r>
          </w:p>
        </w:tc>
      </w:tr>
      <w:tr w:rsidR="008427E2">
        <w:tc>
          <w:tcPr>
            <w:tcW w:w="4531" w:type="dxa"/>
            <w:vAlign w:val="center"/>
          </w:tcPr>
          <w:p w:rsidR="008427E2" w:rsidRDefault="008427E2" w:rsidP="00B66EEF">
            <w:pPr>
              <w:jc w:val="both"/>
            </w:pPr>
            <w:r>
              <w:t>Sınıf özellikleri</w:t>
            </w:r>
          </w:p>
        </w:tc>
        <w:tc>
          <w:tcPr>
            <w:tcW w:w="2552" w:type="dxa"/>
            <w:vAlign w:val="center"/>
          </w:tcPr>
          <w:p w:rsidR="008427E2" w:rsidRDefault="008427E2" w:rsidP="00205CC5">
            <w:pPr>
              <w:jc w:val="center"/>
            </w:pPr>
            <w:r>
              <w:t>4.2.3</w:t>
            </w:r>
          </w:p>
        </w:tc>
        <w:tc>
          <w:tcPr>
            <w:tcW w:w="2556" w:type="dxa"/>
            <w:vAlign w:val="center"/>
          </w:tcPr>
          <w:p w:rsidR="008427E2" w:rsidRDefault="008427E2" w:rsidP="00205CC5">
            <w:pPr>
              <w:jc w:val="center"/>
            </w:pPr>
            <w:r>
              <w:t>5.2.2</w:t>
            </w:r>
          </w:p>
        </w:tc>
      </w:tr>
      <w:tr w:rsidR="008427E2">
        <w:tc>
          <w:tcPr>
            <w:tcW w:w="4531" w:type="dxa"/>
            <w:vAlign w:val="center"/>
          </w:tcPr>
          <w:p w:rsidR="008427E2" w:rsidRDefault="008427E2" w:rsidP="00DF6B78">
            <w:pPr>
              <w:jc w:val="both"/>
            </w:pPr>
            <w:r w:rsidRPr="00B66EEF">
              <w:t>Rutubet</w:t>
            </w:r>
          </w:p>
        </w:tc>
        <w:tc>
          <w:tcPr>
            <w:tcW w:w="2552" w:type="dxa"/>
            <w:vAlign w:val="center"/>
          </w:tcPr>
          <w:p w:rsidR="008427E2" w:rsidRDefault="008427E2" w:rsidP="00205CC5">
            <w:pPr>
              <w:jc w:val="center"/>
            </w:pPr>
            <w:r>
              <w:t>4.2.2</w:t>
            </w:r>
          </w:p>
        </w:tc>
        <w:tc>
          <w:tcPr>
            <w:tcW w:w="2556" w:type="dxa"/>
            <w:vAlign w:val="center"/>
          </w:tcPr>
          <w:p w:rsidR="008427E2" w:rsidRDefault="008427E2" w:rsidP="00205CC5">
            <w:pPr>
              <w:jc w:val="center"/>
            </w:pPr>
            <w:r>
              <w:t>5.3.1</w:t>
            </w:r>
          </w:p>
        </w:tc>
      </w:tr>
      <w:tr w:rsidR="008427E2">
        <w:tc>
          <w:tcPr>
            <w:tcW w:w="4531" w:type="dxa"/>
            <w:vAlign w:val="center"/>
          </w:tcPr>
          <w:p w:rsidR="008427E2" w:rsidRDefault="008427E2" w:rsidP="00DF6B78">
            <w:pPr>
              <w:jc w:val="both"/>
            </w:pPr>
            <w:r w:rsidRPr="00846E56">
              <w:t>Kükürt dioksit</w:t>
            </w:r>
          </w:p>
        </w:tc>
        <w:tc>
          <w:tcPr>
            <w:tcW w:w="2552" w:type="dxa"/>
            <w:vAlign w:val="center"/>
          </w:tcPr>
          <w:p w:rsidR="008427E2" w:rsidRDefault="008427E2" w:rsidP="00205CC5">
            <w:pPr>
              <w:jc w:val="center"/>
            </w:pPr>
            <w:r>
              <w:t>4.2.2</w:t>
            </w:r>
          </w:p>
        </w:tc>
        <w:tc>
          <w:tcPr>
            <w:tcW w:w="2556" w:type="dxa"/>
            <w:vAlign w:val="center"/>
          </w:tcPr>
          <w:p w:rsidR="008427E2" w:rsidRDefault="008427E2" w:rsidP="00B66EEF">
            <w:pPr>
              <w:jc w:val="center"/>
            </w:pPr>
            <w:r>
              <w:t>5.3.2</w:t>
            </w:r>
          </w:p>
        </w:tc>
      </w:tr>
      <w:tr w:rsidR="008427E2">
        <w:tc>
          <w:tcPr>
            <w:tcW w:w="4531" w:type="dxa"/>
            <w:vAlign w:val="center"/>
          </w:tcPr>
          <w:p w:rsidR="008427E2" w:rsidRDefault="008427E2" w:rsidP="00DF6B78">
            <w:pPr>
              <w:jc w:val="both"/>
            </w:pPr>
            <w:r w:rsidRPr="00846E56">
              <w:t xml:space="preserve">Bozuk kurutulmuş </w:t>
            </w:r>
            <w:r>
              <w:t>fasulye</w:t>
            </w:r>
            <w:r w:rsidRPr="00846E56">
              <w:t xml:space="preserve"> ve yabancı madde</w:t>
            </w:r>
          </w:p>
        </w:tc>
        <w:tc>
          <w:tcPr>
            <w:tcW w:w="2552" w:type="dxa"/>
            <w:vAlign w:val="center"/>
          </w:tcPr>
          <w:p w:rsidR="008427E2" w:rsidRDefault="008427E2" w:rsidP="00205CC5">
            <w:pPr>
              <w:jc w:val="center"/>
            </w:pPr>
            <w:r>
              <w:t>4.2.3</w:t>
            </w:r>
          </w:p>
        </w:tc>
        <w:tc>
          <w:tcPr>
            <w:tcW w:w="2556" w:type="dxa"/>
            <w:vAlign w:val="center"/>
          </w:tcPr>
          <w:p w:rsidR="008427E2" w:rsidRDefault="008427E2" w:rsidP="00205CC5">
            <w:pPr>
              <w:jc w:val="center"/>
            </w:pPr>
            <w:r>
              <w:t>5.3.3</w:t>
            </w:r>
          </w:p>
        </w:tc>
      </w:tr>
      <w:tr w:rsidR="008427E2">
        <w:tc>
          <w:tcPr>
            <w:tcW w:w="4531" w:type="dxa"/>
            <w:vAlign w:val="center"/>
          </w:tcPr>
          <w:p w:rsidR="008427E2" w:rsidRDefault="008427E2" w:rsidP="00DF6B78">
            <w:pPr>
              <w:jc w:val="both"/>
            </w:pPr>
            <w:r w:rsidRPr="00846E56">
              <w:t>Su absorbe etme oranı</w:t>
            </w:r>
          </w:p>
        </w:tc>
        <w:tc>
          <w:tcPr>
            <w:tcW w:w="2552" w:type="dxa"/>
            <w:vAlign w:val="center"/>
          </w:tcPr>
          <w:p w:rsidR="008427E2" w:rsidRDefault="008427E2" w:rsidP="00205CC5">
            <w:pPr>
              <w:jc w:val="center"/>
            </w:pPr>
            <w:r>
              <w:t>4.2.2</w:t>
            </w:r>
          </w:p>
        </w:tc>
        <w:tc>
          <w:tcPr>
            <w:tcW w:w="2556" w:type="dxa"/>
            <w:vAlign w:val="center"/>
          </w:tcPr>
          <w:p w:rsidR="008427E2" w:rsidRDefault="008427E2" w:rsidP="00205CC5">
            <w:pPr>
              <w:jc w:val="center"/>
            </w:pPr>
            <w:r>
              <w:t>5.3.4</w:t>
            </w:r>
          </w:p>
        </w:tc>
      </w:tr>
      <w:tr w:rsidR="008427E2">
        <w:tc>
          <w:tcPr>
            <w:tcW w:w="4531" w:type="dxa"/>
            <w:vAlign w:val="center"/>
          </w:tcPr>
          <w:p w:rsidR="008427E2" w:rsidRPr="00846E56" w:rsidRDefault="008427E2" w:rsidP="00DF6B78">
            <w:pPr>
              <w:jc w:val="both"/>
            </w:pPr>
            <w:r w:rsidRPr="00846E56">
              <w:t>Aflatoksin</w:t>
            </w:r>
          </w:p>
        </w:tc>
        <w:tc>
          <w:tcPr>
            <w:tcW w:w="2552" w:type="dxa"/>
            <w:vAlign w:val="center"/>
          </w:tcPr>
          <w:p w:rsidR="008427E2" w:rsidRDefault="008427E2" w:rsidP="00205CC5">
            <w:pPr>
              <w:jc w:val="center"/>
            </w:pPr>
            <w:r>
              <w:t>4.2.2</w:t>
            </w:r>
          </w:p>
        </w:tc>
        <w:tc>
          <w:tcPr>
            <w:tcW w:w="2556" w:type="dxa"/>
            <w:vAlign w:val="center"/>
          </w:tcPr>
          <w:p w:rsidR="008427E2" w:rsidRDefault="008427E2" w:rsidP="00205CC5">
            <w:pPr>
              <w:jc w:val="center"/>
            </w:pPr>
            <w:r>
              <w:t>5.3.5</w:t>
            </w:r>
          </w:p>
        </w:tc>
      </w:tr>
      <w:tr w:rsidR="008427E2">
        <w:tc>
          <w:tcPr>
            <w:tcW w:w="4531" w:type="dxa"/>
            <w:vAlign w:val="center"/>
          </w:tcPr>
          <w:p w:rsidR="008427E2" w:rsidRPr="00846E56" w:rsidRDefault="008427E2" w:rsidP="00DF6B78">
            <w:pPr>
              <w:jc w:val="both"/>
            </w:pPr>
            <w:r w:rsidRPr="00846E56">
              <w:t>Escherichia coli O 157</w:t>
            </w:r>
          </w:p>
        </w:tc>
        <w:tc>
          <w:tcPr>
            <w:tcW w:w="2552" w:type="dxa"/>
            <w:vAlign w:val="center"/>
          </w:tcPr>
          <w:p w:rsidR="008427E2" w:rsidRDefault="008427E2" w:rsidP="00205CC5">
            <w:pPr>
              <w:jc w:val="center"/>
            </w:pPr>
            <w:r>
              <w:t>4.2.4</w:t>
            </w:r>
          </w:p>
        </w:tc>
        <w:tc>
          <w:tcPr>
            <w:tcW w:w="2556" w:type="dxa"/>
            <w:vAlign w:val="center"/>
          </w:tcPr>
          <w:p w:rsidR="008427E2" w:rsidRDefault="008427E2" w:rsidP="00205CC5">
            <w:pPr>
              <w:jc w:val="center"/>
            </w:pPr>
            <w:r>
              <w:t>5.3.6</w:t>
            </w:r>
          </w:p>
        </w:tc>
      </w:tr>
      <w:tr w:rsidR="008427E2">
        <w:tc>
          <w:tcPr>
            <w:tcW w:w="4531" w:type="dxa"/>
            <w:vAlign w:val="center"/>
          </w:tcPr>
          <w:p w:rsidR="008427E2" w:rsidRPr="00846E56" w:rsidRDefault="008427E2" w:rsidP="00DF6B78">
            <w:pPr>
              <w:jc w:val="both"/>
            </w:pPr>
            <w:r w:rsidRPr="00846E56">
              <w:t>Salmonella</w:t>
            </w:r>
          </w:p>
        </w:tc>
        <w:tc>
          <w:tcPr>
            <w:tcW w:w="2552" w:type="dxa"/>
            <w:vAlign w:val="center"/>
          </w:tcPr>
          <w:p w:rsidR="008427E2" w:rsidRDefault="008427E2" w:rsidP="00205CC5">
            <w:pPr>
              <w:jc w:val="center"/>
            </w:pPr>
            <w:r>
              <w:t>4.2.4</w:t>
            </w:r>
          </w:p>
        </w:tc>
        <w:tc>
          <w:tcPr>
            <w:tcW w:w="2556" w:type="dxa"/>
            <w:vAlign w:val="center"/>
          </w:tcPr>
          <w:p w:rsidR="008427E2" w:rsidRDefault="008427E2" w:rsidP="00205CC5">
            <w:pPr>
              <w:jc w:val="center"/>
            </w:pPr>
            <w:r>
              <w:t>5.3.7</w:t>
            </w:r>
          </w:p>
        </w:tc>
      </w:tr>
      <w:tr w:rsidR="008427E2">
        <w:tc>
          <w:tcPr>
            <w:tcW w:w="4531" w:type="dxa"/>
            <w:vAlign w:val="center"/>
          </w:tcPr>
          <w:p w:rsidR="008427E2" w:rsidRPr="00846E56" w:rsidRDefault="008427E2" w:rsidP="00B66EEF">
            <w:r w:rsidRPr="00846E56">
              <w:t>Listeria</w:t>
            </w:r>
            <w:r>
              <w:t xml:space="preserve"> </w:t>
            </w:r>
            <w:r w:rsidRPr="00846E56">
              <w:t xml:space="preserve">monocytogenes </w:t>
            </w:r>
          </w:p>
        </w:tc>
        <w:tc>
          <w:tcPr>
            <w:tcW w:w="2552" w:type="dxa"/>
            <w:vAlign w:val="center"/>
          </w:tcPr>
          <w:p w:rsidR="008427E2" w:rsidRDefault="008427E2" w:rsidP="00205CC5">
            <w:pPr>
              <w:jc w:val="center"/>
            </w:pPr>
            <w:r>
              <w:t>4.2.4</w:t>
            </w:r>
          </w:p>
        </w:tc>
        <w:tc>
          <w:tcPr>
            <w:tcW w:w="2556" w:type="dxa"/>
            <w:vAlign w:val="center"/>
          </w:tcPr>
          <w:p w:rsidR="008427E2" w:rsidRPr="00B66EEF" w:rsidRDefault="008427E2" w:rsidP="00205CC5">
            <w:pPr>
              <w:jc w:val="center"/>
            </w:pPr>
            <w:r w:rsidRPr="00B66EEF">
              <w:t>5.3.</w:t>
            </w:r>
            <w:r>
              <w:t>8</w:t>
            </w:r>
          </w:p>
        </w:tc>
      </w:tr>
      <w:tr w:rsidR="008427E2">
        <w:tc>
          <w:tcPr>
            <w:tcW w:w="4531" w:type="dxa"/>
            <w:vAlign w:val="center"/>
          </w:tcPr>
          <w:p w:rsidR="008427E2" w:rsidRDefault="008427E2" w:rsidP="00B66EEF">
            <w:pPr>
              <w:jc w:val="both"/>
            </w:pPr>
            <w:r>
              <w:t>Boyut ve toleranslar</w:t>
            </w:r>
          </w:p>
        </w:tc>
        <w:tc>
          <w:tcPr>
            <w:tcW w:w="2552" w:type="dxa"/>
            <w:vAlign w:val="center"/>
          </w:tcPr>
          <w:p w:rsidR="008427E2" w:rsidRDefault="008427E2" w:rsidP="00205CC5">
            <w:pPr>
              <w:jc w:val="center"/>
            </w:pPr>
            <w:r>
              <w:t>4.3</w:t>
            </w:r>
          </w:p>
        </w:tc>
        <w:tc>
          <w:tcPr>
            <w:tcW w:w="2556" w:type="dxa"/>
            <w:vAlign w:val="center"/>
          </w:tcPr>
          <w:p w:rsidR="008427E2" w:rsidRDefault="008427E2" w:rsidP="00205CC5">
            <w:pPr>
              <w:jc w:val="center"/>
            </w:pPr>
            <w:r>
              <w:t>5.2.2</w:t>
            </w:r>
          </w:p>
        </w:tc>
      </w:tr>
      <w:tr w:rsidR="008427E2">
        <w:tc>
          <w:tcPr>
            <w:tcW w:w="4531" w:type="dxa"/>
            <w:vAlign w:val="center"/>
          </w:tcPr>
          <w:p w:rsidR="008427E2" w:rsidRDefault="008427E2" w:rsidP="00B66EEF">
            <w:pPr>
              <w:jc w:val="both"/>
            </w:pPr>
            <w:r>
              <w:t>Piyasaya arz</w:t>
            </w:r>
          </w:p>
        </w:tc>
        <w:tc>
          <w:tcPr>
            <w:tcW w:w="2552" w:type="dxa"/>
            <w:vAlign w:val="center"/>
          </w:tcPr>
          <w:p w:rsidR="008427E2" w:rsidRDefault="008427E2" w:rsidP="00205CC5">
            <w:pPr>
              <w:jc w:val="center"/>
            </w:pPr>
            <w:r>
              <w:t>6</w:t>
            </w:r>
          </w:p>
        </w:tc>
        <w:tc>
          <w:tcPr>
            <w:tcW w:w="2556" w:type="dxa"/>
            <w:vAlign w:val="center"/>
          </w:tcPr>
          <w:p w:rsidR="008427E2" w:rsidRDefault="008427E2" w:rsidP="00205CC5">
            <w:pPr>
              <w:jc w:val="center"/>
            </w:pPr>
            <w:r>
              <w:t>5.2.1</w:t>
            </w:r>
          </w:p>
        </w:tc>
      </w:tr>
    </w:tbl>
    <w:p w:rsidR="008427E2" w:rsidRDefault="008427E2" w:rsidP="00205CC5">
      <w:pPr>
        <w:pStyle w:val="BodyText"/>
        <w:spacing w:after="0"/>
      </w:pPr>
    </w:p>
    <w:p w:rsidR="008427E2" w:rsidRDefault="008427E2" w:rsidP="00205CC5">
      <w:pPr>
        <w:pStyle w:val="Heading1"/>
      </w:pPr>
      <w:bookmarkStart w:id="67" w:name="_Toc126407933"/>
      <w:bookmarkStart w:id="68" w:name="_Toc429041369"/>
      <w:r>
        <w:t>5</w:t>
      </w:r>
      <w:r>
        <w:tab/>
        <w:t>Numune alma ve muayeneler</w:t>
      </w:r>
      <w:bookmarkEnd w:id="67"/>
      <w:bookmarkEnd w:id="68"/>
    </w:p>
    <w:p w:rsidR="008427E2" w:rsidRDefault="008427E2" w:rsidP="00205CC5"/>
    <w:p w:rsidR="008427E2" w:rsidRDefault="008427E2" w:rsidP="00205CC5">
      <w:pPr>
        <w:pStyle w:val="Heading2"/>
        <w:rPr>
          <w:sz w:val="20"/>
          <w:szCs w:val="20"/>
        </w:rPr>
      </w:pPr>
      <w:bookmarkStart w:id="69" w:name="_Toc126407934"/>
      <w:bookmarkStart w:id="70" w:name="_Toc429041370"/>
      <w:r>
        <w:t>5</w:t>
      </w:r>
      <w:r w:rsidRPr="00E9625E">
        <w:t>.1</w:t>
      </w:r>
      <w:r>
        <w:rPr>
          <w:sz w:val="20"/>
          <w:szCs w:val="20"/>
        </w:rPr>
        <w:tab/>
      </w:r>
      <w:r w:rsidRPr="00E9625E">
        <w:t>Numune alma</w:t>
      </w:r>
      <w:bookmarkEnd w:id="69"/>
      <w:bookmarkEnd w:id="70"/>
    </w:p>
    <w:p w:rsidR="008427E2" w:rsidRDefault="008427E2" w:rsidP="00205CC5">
      <w:pPr>
        <w:jc w:val="both"/>
      </w:pPr>
      <w:r>
        <w:t>Sınıfı</w:t>
      </w:r>
      <w:r w:rsidRPr="00432F64">
        <w:t>,</w:t>
      </w:r>
      <w:r>
        <w:t xml:space="preserve"> </w:t>
      </w:r>
      <w:r w:rsidRPr="00432F64">
        <w:t>çeşid</w:t>
      </w:r>
      <w:r w:rsidRPr="00E479CC">
        <w:t>i</w:t>
      </w:r>
      <w:r w:rsidRPr="00BA2492">
        <w:t xml:space="preserve"> ve ambal</w:t>
      </w:r>
      <w:r>
        <w:t>a</w:t>
      </w:r>
      <w:r w:rsidRPr="00BA2492">
        <w:t>jları</w:t>
      </w:r>
      <w:r>
        <w:t xml:space="preserve"> aynı olup bir defada muayeneye sunulan çilekler bir parti sayılır.</w:t>
      </w:r>
      <w:r w:rsidRPr="001654D2">
        <w:t xml:space="preserve"> </w:t>
      </w:r>
      <w:r>
        <w:t xml:space="preserve">Numune partiden alınır.  </w:t>
      </w:r>
    </w:p>
    <w:p w:rsidR="008427E2" w:rsidRDefault="008427E2" w:rsidP="00DA54D9">
      <w:pPr>
        <w:jc w:val="both"/>
        <w:rPr>
          <w:noProof/>
        </w:rPr>
      </w:pPr>
    </w:p>
    <w:p w:rsidR="008427E2" w:rsidRPr="004F0E26" w:rsidRDefault="008427E2" w:rsidP="00DA54D9">
      <w:pPr>
        <w:jc w:val="both"/>
        <w:rPr>
          <w:b/>
          <w:bCs/>
          <w:noProof/>
          <w:sz w:val="22"/>
          <w:szCs w:val="22"/>
        </w:rPr>
      </w:pPr>
      <w:r w:rsidRPr="004F0E26">
        <w:rPr>
          <w:b/>
          <w:bCs/>
          <w:noProof/>
          <w:sz w:val="22"/>
          <w:szCs w:val="22"/>
        </w:rPr>
        <w:t>5.1.1 Büyük ambalajlardan numune alma</w:t>
      </w:r>
    </w:p>
    <w:p w:rsidR="008427E2" w:rsidRDefault="008427E2" w:rsidP="00B66EEF">
      <w:pPr>
        <w:jc w:val="both"/>
        <w:rPr>
          <w:noProof/>
        </w:rPr>
      </w:pPr>
      <w:r>
        <w:rPr>
          <w:noProof/>
        </w:rPr>
        <w:t>Çilek numunesi almak için Çizelge 5’de belirtilen partiyi oluşturan ambalaj birimlerinin miktarına göre karşılarında gösterilen (n) sayıda ambalaj ayrılır. Muayene ve deney için gereken numuneler bu ambalajlardan alınır. Numune alınmak için ayrılacak ambalajlar parti içerisinden olabildiği kadar gelişigüzel seçilmeli ve bunu yapmak için TS ISO 2859-10’a uygun olarak aşağıda sistematik yöntem uygulanmalıdır.</w:t>
      </w:r>
    </w:p>
    <w:p w:rsidR="008427E2" w:rsidRDefault="008427E2" w:rsidP="00B66EEF">
      <w:pPr>
        <w:jc w:val="both"/>
        <w:rPr>
          <w:noProof/>
        </w:rPr>
      </w:pPr>
    </w:p>
    <w:p w:rsidR="008427E2" w:rsidRDefault="008427E2" w:rsidP="00B66EEF">
      <w:pPr>
        <w:jc w:val="both"/>
      </w:pPr>
      <w:r w:rsidRPr="004F0E26">
        <w:t>Partiyi oluşturan birim ambalajlar birden başlayarak 1,2,3…..N şeklinde numaralanır. Herhangi bir ambalajdan başlanarak ambalajlar 1,2,3… şeklinde (N/n=</w:t>
      </w:r>
      <w:r>
        <w:t>R</w:t>
      </w:r>
      <w:r w:rsidRPr="004F0E26">
        <w:t xml:space="preserve">) kadar sayılır. (N/n) bir tam sayı değilse </w:t>
      </w:r>
      <w:r>
        <w:t>(R)</w:t>
      </w:r>
      <w:r w:rsidRPr="004F0E26">
        <w:t xml:space="preserve"> tam sayıya tamamlanır ve </w:t>
      </w:r>
      <w:r>
        <w:t>(R)</w:t>
      </w:r>
      <w:r w:rsidRPr="004F0E26">
        <w:t xml:space="preserve"> </w:t>
      </w:r>
      <w:r>
        <w:t>a</w:t>
      </w:r>
      <w:r w:rsidRPr="004F0E26">
        <w:t xml:space="preserve">mbalaj </w:t>
      </w:r>
      <w:r>
        <w:t xml:space="preserve">numune alınmak üzere ayrılır. Sayma ve ayırma işlemi Çizelge 5’e göre ayrılması gereken ambalaj sayısına erişilinceye kadar sürdürülür. </w:t>
      </w:r>
    </w:p>
    <w:p w:rsidR="008427E2" w:rsidRDefault="008427E2" w:rsidP="00B66EEF">
      <w:pPr>
        <w:jc w:val="both"/>
      </w:pPr>
    </w:p>
    <w:p w:rsidR="008427E2" w:rsidRDefault="008427E2" w:rsidP="00B66EEF">
      <w:pPr>
        <w:jc w:val="both"/>
      </w:pPr>
      <w:r>
        <w:t>Burada;</w:t>
      </w:r>
    </w:p>
    <w:p w:rsidR="008427E2" w:rsidRDefault="008427E2" w:rsidP="00B66EEF">
      <w:pPr>
        <w:jc w:val="both"/>
      </w:pPr>
    </w:p>
    <w:p w:rsidR="008427E2" w:rsidRDefault="008427E2" w:rsidP="00B66EEF">
      <w:pPr>
        <w:jc w:val="both"/>
      </w:pPr>
      <w:r>
        <w:t>N - Parti içindeki ambalaj sayısı,</w:t>
      </w:r>
    </w:p>
    <w:p w:rsidR="008427E2" w:rsidRDefault="008427E2" w:rsidP="00B66EEF">
      <w:pPr>
        <w:jc w:val="both"/>
      </w:pPr>
      <w:r>
        <w:t>n - Numune alınmak üzere ayrılacak ambalaj sayısı</w:t>
      </w:r>
    </w:p>
    <w:p w:rsidR="008427E2" w:rsidRDefault="008427E2" w:rsidP="00104C03">
      <w:pPr>
        <w:jc w:val="both"/>
        <w:rPr>
          <w:b/>
          <w:bCs/>
        </w:rPr>
      </w:pPr>
      <w:r>
        <w:t>dır.</w:t>
      </w:r>
    </w:p>
    <w:p w:rsidR="008427E2" w:rsidRDefault="008427E2" w:rsidP="00B66EEF">
      <w:pPr>
        <w:rPr>
          <w:b/>
          <w:bCs/>
        </w:rPr>
      </w:pPr>
    </w:p>
    <w:p w:rsidR="008427E2" w:rsidRDefault="008427E2" w:rsidP="00B66EEF">
      <w:pPr>
        <w:rPr>
          <w:b/>
          <w:bCs/>
        </w:rPr>
      </w:pPr>
    </w:p>
    <w:p w:rsidR="008427E2" w:rsidRDefault="008427E2" w:rsidP="00B66EEF">
      <w:pPr>
        <w:rPr>
          <w:b/>
          <w:bCs/>
        </w:rPr>
      </w:pPr>
    </w:p>
    <w:p w:rsidR="008427E2" w:rsidRDefault="008427E2" w:rsidP="00B66EEF">
      <w:pPr>
        <w:rPr>
          <w:b/>
          <w:bCs/>
        </w:rPr>
      </w:pPr>
    </w:p>
    <w:p w:rsidR="008427E2" w:rsidRDefault="008427E2" w:rsidP="00B66EEF">
      <w:pPr>
        <w:rPr>
          <w:b/>
          <w:bCs/>
        </w:rPr>
      </w:pPr>
    </w:p>
    <w:p w:rsidR="008427E2" w:rsidRDefault="008427E2" w:rsidP="00B66EEF">
      <w:r w:rsidRPr="00B66EEF">
        <w:rPr>
          <w:b/>
          <w:bCs/>
        </w:rPr>
        <w:t xml:space="preserve">Çizelge </w:t>
      </w:r>
      <w:r>
        <w:rPr>
          <w:b/>
          <w:bCs/>
        </w:rPr>
        <w:t>5</w:t>
      </w:r>
      <w:r w:rsidRPr="00B66EEF">
        <w:rPr>
          <w:b/>
          <w:bCs/>
        </w:rPr>
        <w:t xml:space="preserve"> – </w:t>
      </w:r>
      <w:r w:rsidRPr="007E45E5">
        <w:t>Numune alınmak için ayrılacak ambalaj sayısı</w:t>
      </w:r>
    </w:p>
    <w:p w:rsidR="008427E2" w:rsidRPr="00BB60C5" w:rsidRDefault="008427E2" w:rsidP="00B66EEF"/>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1"/>
        <w:gridCol w:w="4889"/>
      </w:tblGrid>
      <w:tr w:rsidR="008427E2" w:rsidRPr="0088389D">
        <w:tc>
          <w:tcPr>
            <w:tcW w:w="4781" w:type="dxa"/>
          </w:tcPr>
          <w:p w:rsidR="008427E2" w:rsidRPr="00585687" w:rsidRDefault="008427E2" w:rsidP="00585687">
            <w:pPr>
              <w:jc w:val="center"/>
              <w:rPr>
                <w:b/>
                <w:bCs/>
              </w:rPr>
            </w:pPr>
            <w:bookmarkStart w:id="71" w:name="_Toc426539035"/>
            <w:r w:rsidRPr="00585687">
              <w:rPr>
                <w:b/>
                <w:bCs/>
              </w:rPr>
              <w:t>Partideki ambalaj sayısı (N)</w:t>
            </w:r>
            <w:bookmarkEnd w:id="71"/>
          </w:p>
        </w:tc>
        <w:tc>
          <w:tcPr>
            <w:tcW w:w="4889" w:type="dxa"/>
          </w:tcPr>
          <w:p w:rsidR="008427E2" w:rsidRPr="00585687" w:rsidRDefault="008427E2" w:rsidP="00585687">
            <w:pPr>
              <w:jc w:val="center"/>
              <w:rPr>
                <w:b/>
                <w:bCs/>
              </w:rPr>
            </w:pPr>
            <w:r w:rsidRPr="00585687">
              <w:rPr>
                <w:b/>
                <w:bCs/>
              </w:rPr>
              <w:t>Numune alınmak üzere ayrılacak ambalaj sayısı (n)</w:t>
            </w:r>
          </w:p>
        </w:tc>
      </w:tr>
      <w:tr w:rsidR="008427E2">
        <w:tc>
          <w:tcPr>
            <w:tcW w:w="4781" w:type="dxa"/>
          </w:tcPr>
          <w:p w:rsidR="008427E2" w:rsidRPr="00DA54D9" w:rsidRDefault="008427E2" w:rsidP="00585687">
            <w:pPr>
              <w:jc w:val="center"/>
              <w:rPr>
                <w:b/>
                <w:bCs/>
              </w:rPr>
            </w:pPr>
            <w:r w:rsidRPr="00DA54D9">
              <w:t>2</w:t>
            </w:r>
            <w:r>
              <w:t xml:space="preserve"> </w:t>
            </w:r>
            <w:r w:rsidRPr="00DA54D9">
              <w:t>-</w:t>
            </w:r>
            <w:r>
              <w:t xml:space="preserve"> </w:t>
            </w:r>
            <w:r w:rsidRPr="00DA54D9">
              <w:t>25</w:t>
            </w:r>
          </w:p>
        </w:tc>
        <w:tc>
          <w:tcPr>
            <w:tcW w:w="4889" w:type="dxa"/>
          </w:tcPr>
          <w:p w:rsidR="008427E2" w:rsidRPr="00DA54D9" w:rsidRDefault="008427E2" w:rsidP="00585687">
            <w:pPr>
              <w:jc w:val="center"/>
              <w:rPr>
                <w:b/>
                <w:bCs/>
              </w:rPr>
            </w:pPr>
            <w:r w:rsidRPr="00DA54D9">
              <w:t>2</w:t>
            </w:r>
          </w:p>
        </w:tc>
      </w:tr>
      <w:tr w:rsidR="008427E2">
        <w:tc>
          <w:tcPr>
            <w:tcW w:w="4781" w:type="dxa"/>
          </w:tcPr>
          <w:p w:rsidR="008427E2" w:rsidRPr="00DA54D9" w:rsidRDefault="008427E2" w:rsidP="00585687">
            <w:pPr>
              <w:jc w:val="center"/>
              <w:rPr>
                <w:b/>
                <w:bCs/>
              </w:rPr>
            </w:pPr>
            <w:r w:rsidRPr="00DA54D9">
              <w:t>26</w:t>
            </w:r>
            <w:r>
              <w:t xml:space="preserve"> </w:t>
            </w:r>
            <w:r w:rsidRPr="00DA54D9">
              <w:t>-</w:t>
            </w:r>
            <w:r>
              <w:t xml:space="preserve"> </w:t>
            </w:r>
            <w:r w:rsidRPr="00DA54D9">
              <w:t>50</w:t>
            </w:r>
          </w:p>
        </w:tc>
        <w:tc>
          <w:tcPr>
            <w:tcW w:w="4889" w:type="dxa"/>
          </w:tcPr>
          <w:p w:rsidR="008427E2" w:rsidRPr="00DA54D9" w:rsidRDefault="008427E2" w:rsidP="00585687">
            <w:pPr>
              <w:jc w:val="center"/>
              <w:rPr>
                <w:b/>
                <w:bCs/>
              </w:rPr>
            </w:pPr>
            <w:r w:rsidRPr="00DA54D9">
              <w:t>3</w:t>
            </w:r>
          </w:p>
        </w:tc>
      </w:tr>
      <w:tr w:rsidR="008427E2">
        <w:tc>
          <w:tcPr>
            <w:tcW w:w="4781" w:type="dxa"/>
          </w:tcPr>
          <w:p w:rsidR="008427E2" w:rsidRPr="00DA54D9" w:rsidRDefault="008427E2" w:rsidP="00585687">
            <w:pPr>
              <w:jc w:val="center"/>
              <w:rPr>
                <w:b/>
                <w:bCs/>
              </w:rPr>
            </w:pPr>
            <w:r w:rsidRPr="00DA54D9">
              <w:t>51</w:t>
            </w:r>
            <w:r>
              <w:t xml:space="preserve"> </w:t>
            </w:r>
            <w:r w:rsidRPr="00DA54D9">
              <w:t>-</w:t>
            </w:r>
            <w:r>
              <w:t xml:space="preserve"> </w:t>
            </w:r>
            <w:r w:rsidRPr="00DA54D9">
              <w:t>90</w:t>
            </w:r>
          </w:p>
        </w:tc>
        <w:tc>
          <w:tcPr>
            <w:tcW w:w="4889" w:type="dxa"/>
          </w:tcPr>
          <w:p w:rsidR="008427E2" w:rsidRPr="00DA54D9" w:rsidRDefault="008427E2" w:rsidP="00585687">
            <w:pPr>
              <w:jc w:val="center"/>
              <w:rPr>
                <w:b/>
                <w:bCs/>
              </w:rPr>
            </w:pPr>
            <w:r w:rsidRPr="00DA54D9">
              <w:t>5</w:t>
            </w:r>
          </w:p>
        </w:tc>
      </w:tr>
      <w:tr w:rsidR="008427E2">
        <w:tc>
          <w:tcPr>
            <w:tcW w:w="4781" w:type="dxa"/>
          </w:tcPr>
          <w:p w:rsidR="008427E2" w:rsidRPr="00DA54D9" w:rsidRDefault="008427E2" w:rsidP="00585687">
            <w:pPr>
              <w:jc w:val="center"/>
              <w:rPr>
                <w:b/>
                <w:bCs/>
              </w:rPr>
            </w:pPr>
            <w:r w:rsidRPr="00DA54D9">
              <w:t>91</w:t>
            </w:r>
            <w:r>
              <w:t xml:space="preserve"> </w:t>
            </w:r>
            <w:r w:rsidRPr="00DA54D9">
              <w:t>-</w:t>
            </w:r>
            <w:r>
              <w:t xml:space="preserve"> </w:t>
            </w:r>
            <w:r w:rsidRPr="00DA54D9">
              <w:t>150</w:t>
            </w:r>
          </w:p>
        </w:tc>
        <w:tc>
          <w:tcPr>
            <w:tcW w:w="4889" w:type="dxa"/>
          </w:tcPr>
          <w:p w:rsidR="008427E2" w:rsidRPr="00DA54D9" w:rsidRDefault="008427E2" w:rsidP="00585687">
            <w:pPr>
              <w:jc w:val="center"/>
              <w:rPr>
                <w:b/>
                <w:bCs/>
              </w:rPr>
            </w:pPr>
            <w:r w:rsidRPr="00DA54D9">
              <w:t>8</w:t>
            </w:r>
          </w:p>
        </w:tc>
      </w:tr>
      <w:tr w:rsidR="008427E2">
        <w:tc>
          <w:tcPr>
            <w:tcW w:w="4781" w:type="dxa"/>
          </w:tcPr>
          <w:p w:rsidR="008427E2" w:rsidRPr="00DA54D9" w:rsidRDefault="008427E2" w:rsidP="00585687">
            <w:pPr>
              <w:jc w:val="center"/>
              <w:rPr>
                <w:b/>
                <w:bCs/>
              </w:rPr>
            </w:pPr>
            <w:r w:rsidRPr="00DA54D9">
              <w:t>151</w:t>
            </w:r>
            <w:r>
              <w:t xml:space="preserve"> </w:t>
            </w:r>
            <w:r w:rsidRPr="00DA54D9">
              <w:t>-</w:t>
            </w:r>
            <w:r>
              <w:t xml:space="preserve"> </w:t>
            </w:r>
            <w:r w:rsidRPr="00DA54D9">
              <w:t>280</w:t>
            </w:r>
          </w:p>
        </w:tc>
        <w:tc>
          <w:tcPr>
            <w:tcW w:w="4889" w:type="dxa"/>
          </w:tcPr>
          <w:p w:rsidR="008427E2" w:rsidRPr="00DA54D9" w:rsidRDefault="008427E2" w:rsidP="00585687">
            <w:pPr>
              <w:jc w:val="center"/>
              <w:rPr>
                <w:b/>
                <w:bCs/>
              </w:rPr>
            </w:pPr>
            <w:r w:rsidRPr="00DA54D9">
              <w:t>13</w:t>
            </w:r>
          </w:p>
        </w:tc>
      </w:tr>
      <w:tr w:rsidR="008427E2">
        <w:tc>
          <w:tcPr>
            <w:tcW w:w="4781" w:type="dxa"/>
          </w:tcPr>
          <w:p w:rsidR="008427E2" w:rsidRPr="00DA54D9" w:rsidRDefault="008427E2" w:rsidP="00585687">
            <w:pPr>
              <w:jc w:val="center"/>
              <w:rPr>
                <w:b/>
                <w:bCs/>
              </w:rPr>
            </w:pPr>
            <w:r w:rsidRPr="00DA54D9">
              <w:t>281</w:t>
            </w:r>
            <w:r>
              <w:t xml:space="preserve"> </w:t>
            </w:r>
            <w:r w:rsidRPr="00DA54D9">
              <w:t>-</w:t>
            </w:r>
            <w:r>
              <w:t xml:space="preserve"> </w:t>
            </w:r>
            <w:r w:rsidRPr="00DA54D9">
              <w:t>500</w:t>
            </w:r>
          </w:p>
        </w:tc>
        <w:tc>
          <w:tcPr>
            <w:tcW w:w="4889" w:type="dxa"/>
          </w:tcPr>
          <w:p w:rsidR="008427E2" w:rsidRPr="00DA54D9" w:rsidRDefault="008427E2" w:rsidP="00585687">
            <w:pPr>
              <w:jc w:val="center"/>
              <w:rPr>
                <w:b/>
                <w:bCs/>
              </w:rPr>
            </w:pPr>
            <w:r w:rsidRPr="00DA54D9">
              <w:t>20</w:t>
            </w:r>
          </w:p>
        </w:tc>
      </w:tr>
      <w:tr w:rsidR="008427E2">
        <w:tc>
          <w:tcPr>
            <w:tcW w:w="4781" w:type="dxa"/>
          </w:tcPr>
          <w:p w:rsidR="008427E2" w:rsidRPr="00DA54D9" w:rsidRDefault="008427E2" w:rsidP="00585687">
            <w:pPr>
              <w:jc w:val="center"/>
              <w:rPr>
                <w:b/>
                <w:bCs/>
              </w:rPr>
            </w:pPr>
            <w:r w:rsidRPr="00DA54D9">
              <w:t>501</w:t>
            </w:r>
            <w:r>
              <w:t xml:space="preserve"> </w:t>
            </w:r>
            <w:r w:rsidRPr="00DA54D9">
              <w:t>-</w:t>
            </w:r>
            <w:r>
              <w:t xml:space="preserve"> </w:t>
            </w:r>
            <w:r w:rsidRPr="00DA54D9">
              <w:t>1200</w:t>
            </w:r>
          </w:p>
        </w:tc>
        <w:tc>
          <w:tcPr>
            <w:tcW w:w="4889" w:type="dxa"/>
          </w:tcPr>
          <w:p w:rsidR="008427E2" w:rsidRPr="00DA54D9" w:rsidRDefault="008427E2" w:rsidP="00585687">
            <w:pPr>
              <w:jc w:val="center"/>
              <w:rPr>
                <w:b/>
                <w:bCs/>
              </w:rPr>
            </w:pPr>
            <w:r w:rsidRPr="00DA54D9">
              <w:t>32</w:t>
            </w:r>
          </w:p>
        </w:tc>
      </w:tr>
      <w:tr w:rsidR="008427E2">
        <w:tc>
          <w:tcPr>
            <w:tcW w:w="4781" w:type="dxa"/>
          </w:tcPr>
          <w:p w:rsidR="008427E2" w:rsidRPr="00DA54D9" w:rsidRDefault="008427E2" w:rsidP="00585687">
            <w:pPr>
              <w:jc w:val="center"/>
              <w:rPr>
                <w:b/>
                <w:bCs/>
              </w:rPr>
            </w:pPr>
            <w:r w:rsidRPr="00DA54D9">
              <w:t>1201</w:t>
            </w:r>
            <w:r>
              <w:t xml:space="preserve"> </w:t>
            </w:r>
            <w:r w:rsidRPr="00DA54D9">
              <w:t>-</w:t>
            </w:r>
            <w:r>
              <w:t xml:space="preserve"> </w:t>
            </w:r>
            <w:r w:rsidRPr="00DA54D9">
              <w:t>3200</w:t>
            </w:r>
          </w:p>
        </w:tc>
        <w:tc>
          <w:tcPr>
            <w:tcW w:w="4889" w:type="dxa"/>
          </w:tcPr>
          <w:p w:rsidR="008427E2" w:rsidRPr="00DA54D9" w:rsidRDefault="008427E2" w:rsidP="00585687">
            <w:pPr>
              <w:jc w:val="center"/>
              <w:rPr>
                <w:b/>
                <w:bCs/>
              </w:rPr>
            </w:pPr>
            <w:r w:rsidRPr="00DA54D9">
              <w:t>50</w:t>
            </w:r>
          </w:p>
        </w:tc>
      </w:tr>
      <w:tr w:rsidR="008427E2">
        <w:tc>
          <w:tcPr>
            <w:tcW w:w="4781" w:type="dxa"/>
          </w:tcPr>
          <w:p w:rsidR="008427E2" w:rsidRPr="00DA54D9" w:rsidRDefault="008427E2" w:rsidP="00585687">
            <w:pPr>
              <w:jc w:val="center"/>
              <w:rPr>
                <w:b/>
                <w:bCs/>
              </w:rPr>
            </w:pPr>
            <w:r w:rsidRPr="00DA54D9">
              <w:t>3201</w:t>
            </w:r>
            <w:r>
              <w:t xml:space="preserve"> </w:t>
            </w:r>
            <w:r w:rsidRPr="00DA54D9">
              <w:t>-</w:t>
            </w:r>
            <w:r>
              <w:t xml:space="preserve"> </w:t>
            </w:r>
            <w:r w:rsidRPr="00DA54D9">
              <w:t>10000</w:t>
            </w:r>
          </w:p>
        </w:tc>
        <w:tc>
          <w:tcPr>
            <w:tcW w:w="4889" w:type="dxa"/>
          </w:tcPr>
          <w:p w:rsidR="008427E2" w:rsidRPr="00DA54D9" w:rsidRDefault="008427E2" w:rsidP="00585687">
            <w:pPr>
              <w:jc w:val="center"/>
              <w:rPr>
                <w:b/>
                <w:bCs/>
              </w:rPr>
            </w:pPr>
            <w:r w:rsidRPr="00DA54D9">
              <w:t>80</w:t>
            </w:r>
          </w:p>
        </w:tc>
      </w:tr>
    </w:tbl>
    <w:p w:rsidR="008427E2" w:rsidRDefault="008427E2" w:rsidP="00205EC0"/>
    <w:p w:rsidR="008427E2" w:rsidRDefault="008427E2" w:rsidP="00104C03">
      <w:pPr>
        <w:jc w:val="both"/>
      </w:pPr>
      <w:r w:rsidRPr="004F0E26">
        <w:t>Ayrılan bu ambalajların her birinin değişik yerleri</w:t>
      </w:r>
      <w:r>
        <w:t>nden (alt, orta, üst) Çizelge 6’</w:t>
      </w:r>
      <w:r w:rsidRPr="004F0E26">
        <w:t>d</w:t>
      </w:r>
      <w:r>
        <w:t>a</w:t>
      </w:r>
      <w:r w:rsidRPr="004F0E26">
        <w:t xml:space="preserve"> gösterildiği gibi alınacak </w:t>
      </w:r>
      <w:r>
        <w:rPr>
          <w:noProof/>
        </w:rPr>
        <w:t>çilek</w:t>
      </w:r>
      <w:r w:rsidRPr="004F0E26">
        <w:t xml:space="preserve"> ilk numuneleri bir araya getirilip iyice karıştırılarak bir paçal numune oluşturulur. Bu pa</w:t>
      </w:r>
      <w:r>
        <w:t>çal</w:t>
      </w:r>
      <w:r w:rsidRPr="004F0E26">
        <w:t xml:space="preserve"> numuneden </w:t>
      </w:r>
      <w:r>
        <w:t>3</w:t>
      </w:r>
      <w:r w:rsidRPr="004F0E26">
        <w:t>00’er gramlık dört takım numune alınır. Muayene ve deneyler bu temsili numuneler üzerinde yapılır</w:t>
      </w:r>
      <w:r>
        <w:t>.</w:t>
      </w:r>
    </w:p>
    <w:p w:rsidR="008427E2" w:rsidRDefault="008427E2" w:rsidP="00585687"/>
    <w:p w:rsidR="008427E2" w:rsidRDefault="008427E2" w:rsidP="00585687">
      <w:bookmarkStart w:id="72" w:name="_Toc426539036"/>
      <w:r w:rsidRPr="00585687">
        <w:rPr>
          <w:b/>
          <w:bCs/>
        </w:rPr>
        <w:t xml:space="preserve">Çizelge 6 </w:t>
      </w:r>
      <w:r>
        <w:t>-</w:t>
      </w:r>
      <w:r w:rsidRPr="004F0E26">
        <w:t xml:space="preserve"> </w:t>
      </w:r>
      <w:r>
        <w:t>Numune alınmak üzere ayrılan ambalajların her birinden alınacak numune miktarları</w:t>
      </w:r>
      <w:bookmarkEnd w:id="72"/>
    </w:p>
    <w:p w:rsidR="008427E2" w:rsidRDefault="008427E2" w:rsidP="00585687"/>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36"/>
        <w:gridCol w:w="2444"/>
        <w:gridCol w:w="2445"/>
        <w:gridCol w:w="2445"/>
      </w:tblGrid>
      <w:tr w:rsidR="008427E2" w:rsidRPr="0088389D">
        <w:tc>
          <w:tcPr>
            <w:tcW w:w="2336" w:type="dxa"/>
          </w:tcPr>
          <w:p w:rsidR="008427E2" w:rsidRPr="00585687" w:rsidRDefault="008427E2" w:rsidP="00585687">
            <w:pPr>
              <w:jc w:val="center"/>
              <w:rPr>
                <w:b/>
                <w:bCs/>
              </w:rPr>
            </w:pPr>
            <w:r w:rsidRPr="00585687">
              <w:rPr>
                <w:b/>
                <w:bCs/>
              </w:rPr>
              <w:t>Partideki ambalaj sayısı (N)</w:t>
            </w:r>
          </w:p>
        </w:tc>
        <w:tc>
          <w:tcPr>
            <w:tcW w:w="2444" w:type="dxa"/>
          </w:tcPr>
          <w:p w:rsidR="008427E2" w:rsidRPr="00585687" w:rsidRDefault="008427E2" w:rsidP="00585687">
            <w:pPr>
              <w:jc w:val="center"/>
              <w:rPr>
                <w:b/>
                <w:bCs/>
              </w:rPr>
            </w:pPr>
            <w:r w:rsidRPr="00585687">
              <w:rPr>
                <w:b/>
                <w:bCs/>
              </w:rPr>
              <w:t>İlk numune en az</w:t>
            </w:r>
          </w:p>
        </w:tc>
        <w:tc>
          <w:tcPr>
            <w:tcW w:w="2445" w:type="dxa"/>
          </w:tcPr>
          <w:p w:rsidR="008427E2" w:rsidRPr="00585687" w:rsidRDefault="008427E2" w:rsidP="00585687">
            <w:pPr>
              <w:jc w:val="center"/>
              <w:rPr>
                <w:b/>
                <w:bCs/>
              </w:rPr>
            </w:pPr>
            <w:r w:rsidRPr="00585687">
              <w:rPr>
                <w:b/>
                <w:bCs/>
              </w:rPr>
              <w:t>Paçal numune en az</w:t>
            </w:r>
          </w:p>
        </w:tc>
        <w:tc>
          <w:tcPr>
            <w:tcW w:w="2445" w:type="dxa"/>
          </w:tcPr>
          <w:p w:rsidR="008427E2" w:rsidRDefault="008427E2" w:rsidP="00585687">
            <w:pPr>
              <w:jc w:val="center"/>
              <w:rPr>
                <w:b/>
                <w:bCs/>
              </w:rPr>
            </w:pPr>
            <w:r w:rsidRPr="00585687">
              <w:rPr>
                <w:b/>
                <w:bCs/>
              </w:rPr>
              <w:t xml:space="preserve">Temsili numune </w:t>
            </w:r>
          </w:p>
          <w:p w:rsidR="008427E2" w:rsidRPr="00585687" w:rsidRDefault="008427E2" w:rsidP="00585687">
            <w:pPr>
              <w:jc w:val="center"/>
              <w:rPr>
                <w:b/>
                <w:bCs/>
              </w:rPr>
            </w:pPr>
            <w:r w:rsidRPr="00585687">
              <w:rPr>
                <w:b/>
                <w:bCs/>
              </w:rPr>
              <w:t>(dört takım)</w:t>
            </w:r>
          </w:p>
        </w:tc>
      </w:tr>
      <w:tr w:rsidR="008427E2">
        <w:tc>
          <w:tcPr>
            <w:tcW w:w="2336" w:type="dxa"/>
          </w:tcPr>
          <w:p w:rsidR="008427E2" w:rsidRPr="00DA54D9" w:rsidRDefault="008427E2" w:rsidP="00585687">
            <w:pPr>
              <w:jc w:val="center"/>
            </w:pPr>
            <w:r w:rsidRPr="00DA54D9">
              <w:t>2</w:t>
            </w:r>
            <w:r>
              <w:t xml:space="preserve"> </w:t>
            </w:r>
            <w:r w:rsidRPr="00DA54D9">
              <w:t>-</w:t>
            </w:r>
            <w:r>
              <w:t xml:space="preserve"> </w:t>
            </w:r>
            <w:r w:rsidRPr="00DA54D9">
              <w:t>25</w:t>
            </w:r>
          </w:p>
        </w:tc>
        <w:tc>
          <w:tcPr>
            <w:tcW w:w="2444" w:type="dxa"/>
          </w:tcPr>
          <w:p w:rsidR="008427E2" w:rsidRPr="00DA54D9" w:rsidRDefault="008427E2" w:rsidP="00585687">
            <w:pPr>
              <w:jc w:val="center"/>
            </w:pPr>
            <w:r>
              <w:t>600</w:t>
            </w:r>
            <w:r w:rsidRPr="00DA54D9">
              <w:t xml:space="preserve"> g</w:t>
            </w:r>
          </w:p>
        </w:tc>
        <w:tc>
          <w:tcPr>
            <w:tcW w:w="2445" w:type="dxa"/>
          </w:tcPr>
          <w:p w:rsidR="008427E2" w:rsidRPr="00DA54D9" w:rsidRDefault="008427E2" w:rsidP="00585687">
            <w:pPr>
              <w:jc w:val="center"/>
            </w:pPr>
            <w:r>
              <w:t>1 200</w:t>
            </w:r>
            <w:r w:rsidRPr="00DA54D9">
              <w:t xml:space="preserve"> g</w:t>
            </w:r>
          </w:p>
        </w:tc>
        <w:tc>
          <w:tcPr>
            <w:tcW w:w="2445" w:type="dxa"/>
          </w:tcPr>
          <w:p w:rsidR="008427E2" w:rsidRPr="00DA54D9" w:rsidRDefault="008427E2" w:rsidP="00585687">
            <w:pPr>
              <w:jc w:val="center"/>
            </w:pPr>
            <w:r>
              <w:t>4*3</w:t>
            </w:r>
            <w:r w:rsidRPr="00DA54D9">
              <w:t>00</w:t>
            </w:r>
            <w:r>
              <w:t xml:space="preserve"> g : 1 200</w:t>
            </w:r>
            <w:r w:rsidRPr="00DA54D9">
              <w:t xml:space="preserve"> g</w:t>
            </w:r>
          </w:p>
        </w:tc>
      </w:tr>
      <w:tr w:rsidR="008427E2">
        <w:tc>
          <w:tcPr>
            <w:tcW w:w="2336" w:type="dxa"/>
          </w:tcPr>
          <w:p w:rsidR="008427E2" w:rsidRPr="00DA54D9" w:rsidRDefault="008427E2" w:rsidP="00585687">
            <w:pPr>
              <w:jc w:val="center"/>
            </w:pPr>
            <w:r w:rsidRPr="00DA54D9">
              <w:t>26</w:t>
            </w:r>
            <w:r>
              <w:t xml:space="preserve"> </w:t>
            </w:r>
            <w:r w:rsidRPr="00DA54D9">
              <w:t>-</w:t>
            </w:r>
            <w:r>
              <w:t xml:space="preserve"> </w:t>
            </w:r>
            <w:r w:rsidRPr="00DA54D9">
              <w:t>50</w:t>
            </w:r>
          </w:p>
        </w:tc>
        <w:tc>
          <w:tcPr>
            <w:tcW w:w="2444" w:type="dxa"/>
          </w:tcPr>
          <w:p w:rsidR="008427E2" w:rsidRPr="00DA54D9" w:rsidRDefault="008427E2" w:rsidP="00585687">
            <w:pPr>
              <w:jc w:val="center"/>
            </w:pPr>
            <w:r>
              <w:t>5</w:t>
            </w:r>
            <w:r w:rsidRPr="00DA54D9">
              <w:t>00 g</w:t>
            </w:r>
          </w:p>
        </w:tc>
        <w:tc>
          <w:tcPr>
            <w:tcW w:w="2445" w:type="dxa"/>
          </w:tcPr>
          <w:p w:rsidR="008427E2" w:rsidRPr="00DA54D9" w:rsidRDefault="008427E2" w:rsidP="00585687">
            <w:pPr>
              <w:jc w:val="center"/>
            </w:pPr>
            <w:r>
              <w:t>1 5</w:t>
            </w:r>
            <w:r w:rsidRPr="00DA54D9">
              <w:t>00 g</w:t>
            </w:r>
          </w:p>
        </w:tc>
        <w:tc>
          <w:tcPr>
            <w:tcW w:w="2445" w:type="dxa"/>
          </w:tcPr>
          <w:p w:rsidR="008427E2" w:rsidRPr="00DA54D9" w:rsidRDefault="008427E2" w:rsidP="00585687">
            <w:pPr>
              <w:jc w:val="center"/>
            </w:pPr>
            <w:r>
              <w:t>4*300 g : 1 2</w:t>
            </w:r>
            <w:r w:rsidRPr="00DA54D9">
              <w:t>00 g</w:t>
            </w:r>
          </w:p>
        </w:tc>
      </w:tr>
      <w:tr w:rsidR="008427E2">
        <w:tc>
          <w:tcPr>
            <w:tcW w:w="2336" w:type="dxa"/>
          </w:tcPr>
          <w:p w:rsidR="008427E2" w:rsidRPr="00DA54D9" w:rsidRDefault="008427E2" w:rsidP="00585687">
            <w:pPr>
              <w:jc w:val="center"/>
            </w:pPr>
            <w:r w:rsidRPr="00DA54D9">
              <w:t>51</w:t>
            </w:r>
            <w:r>
              <w:t xml:space="preserve"> </w:t>
            </w:r>
            <w:r w:rsidRPr="00DA54D9">
              <w:t>-</w:t>
            </w:r>
            <w:r>
              <w:t xml:space="preserve"> </w:t>
            </w:r>
            <w:r w:rsidRPr="00DA54D9">
              <w:t>90</w:t>
            </w:r>
          </w:p>
        </w:tc>
        <w:tc>
          <w:tcPr>
            <w:tcW w:w="2444" w:type="dxa"/>
          </w:tcPr>
          <w:p w:rsidR="008427E2" w:rsidRPr="00DA54D9" w:rsidRDefault="008427E2" w:rsidP="00585687">
            <w:pPr>
              <w:jc w:val="center"/>
            </w:pPr>
            <w:r>
              <w:t>3</w:t>
            </w:r>
            <w:r w:rsidRPr="00DA54D9">
              <w:t>00 g</w:t>
            </w:r>
          </w:p>
        </w:tc>
        <w:tc>
          <w:tcPr>
            <w:tcW w:w="2445" w:type="dxa"/>
          </w:tcPr>
          <w:p w:rsidR="008427E2" w:rsidRDefault="008427E2" w:rsidP="00585687">
            <w:pPr>
              <w:jc w:val="center"/>
            </w:pPr>
            <w:r>
              <w:t>1 5</w:t>
            </w:r>
            <w:r w:rsidRPr="00DA54D9">
              <w:t>00 g</w:t>
            </w:r>
          </w:p>
        </w:tc>
        <w:tc>
          <w:tcPr>
            <w:tcW w:w="2445" w:type="dxa"/>
          </w:tcPr>
          <w:p w:rsidR="008427E2" w:rsidRPr="00DA54D9" w:rsidRDefault="008427E2" w:rsidP="00585687">
            <w:pPr>
              <w:jc w:val="center"/>
            </w:pPr>
            <w:r>
              <w:t>4*300 g : 1 2</w:t>
            </w:r>
            <w:r w:rsidRPr="00DA54D9">
              <w:t>00 g</w:t>
            </w:r>
          </w:p>
        </w:tc>
      </w:tr>
      <w:tr w:rsidR="008427E2">
        <w:tc>
          <w:tcPr>
            <w:tcW w:w="2336" w:type="dxa"/>
          </w:tcPr>
          <w:p w:rsidR="008427E2" w:rsidRPr="00DA54D9" w:rsidRDefault="008427E2" w:rsidP="00585687">
            <w:pPr>
              <w:jc w:val="center"/>
            </w:pPr>
            <w:r w:rsidRPr="00DA54D9">
              <w:t>91</w:t>
            </w:r>
            <w:r>
              <w:t xml:space="preserve"> </w:t>
            </w:r>
            <w:r w:rsidRPr="00DA54D9">
              <w:t>-</w:t>
            </w:r>
            <w:r>
              <w:t xml:space="preserve"> 1</w:t>
            </w:r>
            <w:r w:rsidRPr="00DA54D9">
              <w:t>50</w:t>
            </w:r>
          </w:p>
        </w:tc>
        <w:tc>
          <w:tcPr>
            <w:tcW w:w="2444" w:type="dxa"/>
          </w:tcPr>
          <w:p w:rsidR="008427E2" w:rsidRPr="00DA54D9" w:rsidRDefault="008427E2" w:rsidP="00585687">
            <w:pPr>
              <w:jc w:val="center"/>
            </w:pPr>
            <w:r>
              <w:t>20</w:t>
            </w:r>
            <w:r w:rsidRPr="00DA54D9">
              <w:t>0 g</w:t>
            </w:r>
          </w:p>
        </w:tc>
        <w:tc>
          <w:tcPr>
            <w:tcW w:w="2445" w:type="dxa"/>
          </w:tcPr>
          <w:p w:rsidR="008427E2" w:rsidRDefault="008427E2" w:rsidP="00585687">
            <w:pPr>
              <w:jc w:val="center"/>
            </w:pPr>
            <w:r>
              <w:t>1 6</w:t>
            </w:r>
            <w:r w:rsidRPr="00DA54D9">
              <w:t>00 g</w:t>
            </w:r>
          </w:p>
        </w:tc>
        <w:tc>
          <w:tcPr>
            <w:tcW w:w="2445" w:type="dxa"/>
          </w:tcPr>
          <w:p w:rsidR="008427E2" w:rsidRPr="00DA54D9" w:rsidRDefault="008427E2" w:rsidP="00585687">
            <w:pPr>
              <w:jc w:val="center"/>
            </w:pPr>
            <w:r>
              <w:t>4*300 g : 1 2</w:t>
            </w:r>
            <w:r w:rsidRPr="00DA54D9">
              <w:t>00 g</w:t>
            </w:r>
          </w:p>
        </w:tc>
      </w:tr>
      <w:tr w:rsidR="008427E2">
        <w:tc>
          <w:tcPr>
            <w:tcW w:w="2336" w:type="dxa"/>
          </w:tcPr>
          <w:p w:rsidR="008427E2" w:rsidRPr="00DA54D9" w:rsidRDefault="008427E2" w:rsidP="00585687">
            <w:pPr>
              <w:jc w:val="center"/>
            </w:pPr>
            <w:r w:rsidRPr="00DA54D9">
              <w:t>151</w:t>
            </w:r>
            <w:r>
              <w:t xml:space="preserve"> </w:t>
            </w:r>
            <w:r w:rsidRPr="00DA54D9">
              <w:t>-</w:t>
            </w:r>
            <w:r>
              <w:t xml:space="preserve"> </w:t>
            </w:r>
            <w:r w:rsidRPr="00DA54D9">
              <w:t>280</w:t>
            </w:r>
          </w:p>
        </w:tc>
        <w:tc>
          <w:tcPr>
            <w:tcW w:w="2444" w:type="dxa"/>
          </w:tcPr>
          <w:p w:rsidR="008427E2" w:rsidRPr="00DA54D9" w:rsidRDefault="008427E2" w:rsidP="00585687">
            <w:pPr>
              <w:jc w:val="center"/>
            </w:pPr>
            <w:r>
              <w:t>15</w:t>
            </w:r>
            <w:r w:rsidRPr="00DA54D9">
              <w:t>0 g</w:t>
            </w:r>
          </w:p>
        </w:tc>
        <w:tc>
          <w:tcPr>
            <w:tcW w:w="2445" w:type="dxa"/>
          </w:tcPr>
          <w:p w:rsidR="008427E2" w:rsidRDefault="008427E2" w:rsidP="00585687">
            <w:pPr>
              <w:jc w:val="center"/>
            </w:pPr>
            <w:r>
              <w:t>1 95</w:t>
            </w:r>
            <w:r w:rsidRPr="00DA54D9">
              <w:t>0 g</w:t>
            </w:r>
          </w:p>
        </w:tc>
        <w:tc>
          <w:tcPr>
            <w:tcW w:w="2445" w:type="dxa"/>
          </w:tcPr>
          <w:p w:rsidR="008427E2" w:rsidRPr="00DA54D9" w:rsidRDefault="008427E2" w:rsidP="00585687">
            <w:pPr>
              <w:jc w:val="center"/>
            </w:pPr>
            <w:r>
              <w:t>4*300 g : 1 2</w:t>
            </w:r>
            <w:r w:rsidRPr="00DA54D9">
              <w:t>00 g</w:t>
            </w:r>
          </w:p>
        </w:tc>
      </w:tr>
      <w:tr w:rsidR="008427E2">
        <w:tc>
          <w:tcPr>
            <w:tcW w:w="2336" w:type="dxa"/>
          </w:tcPr>
          <w:p w:rsidR="008427E2" w:rsidRPr="00DA54D9" w:rsidRDefault="008427E2" w:rsidP="00585687">
            <w:pPr>
              <w:jc w:val="center"/>
            </w:pPr>
            <w:r w:rsidRPr="00DA54D9">
              <w:t>281</w:t>
            </w:r>
            <w:r>
              <w:t xml:space="preserve"> </w:t>
            </w:r>
            <w:r w:rsidRPr="00DA54D9">
              <w:t>-</w:t>
            </w:r>
            <w:r>
              <w:t xml:space="preserve"> </w:t>
            </w:r>
            <w:r w:rsidRPr="00DA54D9">
              <w:t>500</w:t>
            </w:r>
          </w:p>
        </w:tc>
        <w:tc>
          <w:tcPr>
            <w:tcW w:w="2444" w:type="dxa"/>
          </w:tcPr>
          <w:p w:rsidR="008427E2" w:rsidRPr="00DA54D9" w:rsidRDefault="008427E2" w:rsidP="00585687">
            <w:pPr>
              <w:jc w:val="center"/>
            </w:pPr>
            <w:r>
              <w:t>1</w:t>
            </w:r>
            <w:r w:rsidRPr="00DA54D9">
              <w:t>00 g</w:t>
            </w:r>
          </w:p>
        </w:tc>
        <w:tc>
          <w:tcPr>
            <w:tcW w:w="2445" w:type="dxa"/>
          </w:tcPr>
          <w:p w:rsidR="008427E2" w:rsidRPr="00DA54D9" w:rsidRDefault="008427E2" w:rsidP="00585687">
            <w:pPr>
              <w:jc w:val="center"/>
            </w:pPr>
            <w:r>
              <w:t xml:space="preserve">2 </w:t>
            </w:r>
            <w:r w:rsidRPr="00DA54D9">
              <w:t>000 g</w:t>
            </w:r>
          </w:p>
        </w:tc>
        <w:tc>
          <w:tcPr>
            <w:tcW w:w="2445" w:type="dxa"/>
          </w:tcPr>
          <w:p w:rsidR="008427E2" w:rsidRPr="00DA54D9" w:rsidRDefault="008427E2" w:rsidP="00585687">
            <w:pPr>
              <w:jc w:val="center"/>
            </w:pPr>
            <w:r>
              <w:t>4*300 g : 1 2</w:t>
            </w:r>
            <w:r w:rsidRPr="00DA54D9">
              <w:t>00 g</w:t>
            </w:r>
          </w:p>
        </w:tc>
      </w:tr>
      <w:tr w:rsidR="008427E2">
        <w:tc>
          <w:tcPr>
            <w:tcW w:w="2336" w:type="dxa"/>
          </w:tcPr>
          <w:p w:rsidR="008427E2" w:rsidRPr="00DA54D9" w:rsidRDefault="008427E2" w:rsidP="00585687">
            <w:pPr>
              <w:jc w:val="center"/>
            </w:pPr>
            <w:r w:rsidRPr="00DA54D9">
              <w:t>501</w:t>
            </w:r>
            <w:r>
              <w:t xml:space="preserve"> </w:t>
            </w:r>
            <w:r w:rsidRPr="00DA54D9">
              <w:t>-</w:t>
            </w:r>
            <w:r>
              <w:t xml:space="preserve"> </w:t>
            </w:r>
            <w:r w:rsidRPr="00DA54D9">
              <w:t>1200</w:t>
            </w:r>
          </w:p>
        </w:tc>
        <w:tc>
          <w:tcPr>
            <w:tcW w:w="2444" w:type="dxa"/>
          </w:tcPr>
          <w:p w:rsidR="008427E2" w:rsidRPr="00DA54D9" w:rsidRDefault="008427E2" w:rsidP="00585687">
            <w:pPr>
              <w:jc w:val="center"/>
            </w:pPr>
            <w:r>
              <w:t>1</w:t>
            </w:r>
            <w:r w:rsidRPr="00DA54D9">
              <w:t>00 g</w:t>
            </w:r>
          </w:p>
        </w:tc>
        <w:tc>
          <w:tcPr>
            <w:tcW w:w="2445" w:type="dxa"/>
          </w:tcPr>
          <w:p w:rsidR="008427E2" w:rsidRPr="00DA54D9" w:rsidRDefault="008427E2" w:rsidP="00585687">
            <w:pPr>
              <w:jc w:val="center"/>
            </w:pPr>
            <w:r>
              <w:t>3 2</w:t>
            </w:r>
            <w:r w:rsidRPr="00DA54D9">
              <w:t>00 g</w:t>
            </w:r>
          </w:p>
        </w:tc>
        <w:tc>
          <w:tcPr>
            <w:tcW w:w="2445" w:type="dxa"/>
          </w:tcPr>
          <w:p w:rsidR="008427E2" w:rsidRPr="00DA54D9" w:rsidRDefault="008427E2" w:rsidP="00585687">
            <w:pPr>
              <w:jc w:val="center"/>
            </w:pPr>
            <w:r>
              <w:t>4*300 g : 1 2</w:t>
            </w:r>
            <w:r w:rsidRPr="00DA54D9">
              <w:t>00 g</w:t>
            </w:r>
          </w:p>
        </w:tc>
      </w:tr>
      <w:tr w:rsidR="008427E2">
        <w:tc>
          <w:tcPr>
            <w:tcW w:w="2336" w:type="dxa"/>
          </w:tcPr>
          <w:p w:rsidR="008427E2" w:rsidRPr="00DA54D9" w:rsidRDefault="008427E2" w:rsidP="00585687">
            <w:pPr>
              <w:jc w:val="center"/>
            </w:pPr>
            <w:r w:rsidRPr="00DA54D9">
              <w:t>1201</w:t>
            </w:r>
            <w:r>
              <w:t xml:space="preserve"> </w:t>
            </w:r>
            <w:r w:rsidRPr="00DA54D9">
              <w:t>-</w:t>
            </w:r>
            <w:r>
              <w:t xml:space="preserve"> </w:t>
            </w:r>
            <w:r w:rsidRPr="00DA54D9">
              <w:t>3200</w:t>
            </w:r>
          </w:p>
        </w:tc>
        <w:tc>
          <w:tcPr>
            <w:tcW w:w="2444" w:type="dxa"/>
          </w:tcPr>
          <w:p w:rsidR="008427E2" w:rsidRPr="00DA54D9" w:rsidRDefault="008427E2" w:rsidP="00585687">
            <w:pPr>
              <w:jc w:val="center"/>
            </w:pPr>
            <w:r>
              <w:t>1</w:t>
            </w:r>
            <w:r w:rsidRPr="00DA54D9">
              <w:t>00 g</w:t>
            </w:r>
          </w:p>
        </w:tc>
        <w:tc>
          <w:tcPr>
            <w:tcW w:w="2445" w:type="dxa"/>
          </w:tcPr>
          <w:p w:rsidR="008427E2" w:rsidRPr="00DA54D9" w:rsidRDefault="008427E2" w:rsidP="00585687">
            <w:pPr>
              <w:jc w:val="center"/>
            </w:pPr>
            <w:r>
              <w:t xml:space="preserve">5 </w:t>
            </w:r>
            <w:r w:rsidRPr="00DA54D9">
              <w:t>000 g</w:t>
            </w:r>
          </w:p>
        </w:tc>
        <w:tc>
          <w:tcPr>
            <w:tcW w:w="2445" w:type="dxa"/>
          </w:tcPr>
          <w:p w:rsidR="008427E2" w:rsidRPr="00DA54D9" w:rsidRDefault="008427E2" w:rsidP="00585687">
            <w:pPr>
              <w:jc w:val="center"/>
            </w:pPr>
            <w:r>
              <w:t>4*300 g : 1 2</w:t>
            </w:r>
            <w:r w:rsidRPr="00DA54D9">
              <w:t>00 g</w:t>
            </w:r>
          </w:p>
        </w:tc>
      </w:tr>
      <w:tr w:rsidR="008427E2">
        <w:tc>
          <w:tcPr>
            <w:tcW w:w="2336" w:type="dxa"/>
          </w:tcPr>
          <w:p w:rsidR="008427E2" w:rsidRPr="00DA54D9" w:rsidRDefault="008427E2" w:rsidP="00585687">
            <w:pPr>
              <w:jc w:val="center"/>
            </w:pPr>
            <w:r w:rsidRPr="00DA54D9">
              <w:t>3201</w:t>
            </w:r>
            <w:r>
              <w:t xml:space="preserve"> </w:t>
            </w:r>
            <w:r w:rsidRPr="00DA54D9">
              <w:t>-</w:t>
            </w:r>
            <w:r>
              <w:t xml:space="preserve"> </w:t>
            </w:r>
            <w:r w:rsidRPr="00DA54D9">
              <w:t>10000</w:t>
            </w:r>
          </w:p>
        </w:tc>
        <w:tc>
          <w:tcPr>
            <w:tcW w:w="2444" w:type="dxa"/>
          </w:tcPr>
          <w:p w:rsidR="008427E2" w:rsidRPr="00DA54D9" w:rsidRDefault="008427E2" w:rsidP="00585687">
            <w:pPr>
              <w:jc w:val="center"/>
            </w:pPr>
            <w:r>
              <w:t>1</w:t>
            </w:r>
            <w:r w:rsidRPr="00DA54D9">
              <w:t>00 g</w:t>
            </w:r>
          </w:p>
        </w:tc>
        <w:tc>
          <w:tcPr>
            <w:tcW w:w="2445" w:type="dxa"/>
          </w:tcPr>
          <w:p w:rsidR="008427E2" w:rsidRPr="00DA54D9" w:rsidRDefault="008427E2" w:rsidP="00585687">
            <w:pPr>
              <w:jc w:val="center"/>
            </w:pPr>
            <w:r>
              <w:t xml:space="preserve">8 </w:t>
            </w:r>
            <w:r w:rsidRPr="00DA54D9">
              <w:t>000 g</w:t>
            </w:r>
          </w:p>
        </w:tc>
        <w:tc>
          <w:tcPr>
            <w:tcW w:w="2445" w:type="dxa"/>
          </w:tcPr>
          <w:p w:rsidR="008427E2" w:rsidRPr="00DA54D9" w:rsidRDefault="008427E2" w:rsidP="00585687">
            <w:pPr>
              <w:jc w:val="center"/>
            </w:pPr>
            <w:r>
              <w:t>4*300 g : 1 2</w:t>
            </w:r>
            <w:r w:rsidRPr="00DA54D9">
              <w:t>00 g</w:t>
            </w:r>
          </w:p>
        </w:tc>
      </w:tr>
    </w:tbl>
    <w:p w:rsidR="008427E2" w:rsidRDefault="008427E2" w:rsidP="00205EC0"/>
    <w:p w:rsidR="008427E2" w:rsidRPr="004F0E26" w:rsidRDefault="008427E2" w:rsidP="00084575">
      <w:pPr>
        <w:pStyle w:val="Heading3"/>
      </w:pPr>
      <w:bookmarkStart w:id="73" w:name="_Toc426539037"/>
      <w:bookmarkStart w:id="74" w:name="_Toc429041163"/>
      <w:r w:rsidRPr="004F0E26">
        <w:t>5.1.2 Küçük tüketici ambalajlarının büyük ambalaj içerisinde muayeneye sunulması halinde numune alma</w:t>
      </w:r>
      <w:bookmarkEnd w:id="73"/>
      <w:bookmarkEnd w:id="74"/>
    </w:p>
    <w:p w:rsidR="008427E2" w:rsidRDefault="008427E2" w:rsidP="00F46A3B">
      <w:pPr>
        <w:jc w:val="both"/>
        <w:rPr>
          <w:b/>
          <w:bCs/>
        </w:rPr>
      </w:pPr>
      <w:r w:rsidRPr="00B66EEF">
        <w:t xml:space="preserve">Numune alınacak </w:t>
      </w:r>
      <w:r>
        <w:rPr>
          <w:noProof/>
        </w:rPr>
        <w:t>çilek</w:t>
      </w:r>
      <w:r w:rsidRPr="00B66EEF">
        <w:t xml:space="preserve"> ambalajları Çizelge </w:t>
      </w:r>
      <w:r>
        <w:t>6</w:t>
      </w:r>
      <w:r w:rsidRPr="00B66EEF">
        <w:t>’</w:t>
      </w:r>
      <w:r>
        <w:t>da</w:t>
      </w:r>
      <w:r w:rsidRPr="00B66EEF">
        <w:t xml:space="preserve"> belirtilen şekilde partiyi oluşturan büyük ambalajların miktarına göre karşılarında gösterilen sayıda aşağıdaki şekilde ayrılır</w:t>
      </w:r>
      <w:r>
        <w:rPr>
          <w:b/>
          <w:bCs/>
        </w:rPr>
        <w:t>.</w:t>
      </w:r>
    </w:p>
    <w:p w:rsidR="008427E2" w:rsidRPr="00823917" w:rsidRDefault="008427E2" w:rsidP="00F46A3B">
      <w:pPr>
        <w:jc w:val="both"/>
      </w:pPr>
    </w:p>
    <w:p w:rsidR="008427E2" w:rsidRDefault="008427E2" w:rsidP="00084575">
      <w:pPr>
        <w:pStyle w:val="Heading3"/>
      </w:pPr>
      <w:bookmarkStart w:id="75" w:name="_Toc426539038"/>
      <w:bookmarkStart w:id="76" w:name="_Toc429041164"/>
      <w:r>
        <w:t>5</w:t>
      </w:r>
      <w:r w:rsidRPr="008E5DD7">
        <w:t>.1.2</w:t>
      </w:r>
      <w:r>
        <w:t>.1</w:t>
      </w:r>
      <w:r w:rsidRPr="008E5DD7">
        <w:t xml:space="preserve"> </w:t>
      </w:r>
      <w:r w:rsidRPr="00DF6B78">
        <w:t>Numune alınacak büyük ambalajların ayrılması</w:t>
      </w:r>
      <w:bookmarkEnd w:id="75"/>
      <w:bookmarkEnd w:id="76"/>
    </w:p>
    <w:p w:rsidR="008427E2" w:rsidRDefault="008427E2" w:rsidP="00104C03">
      <w:pPr>
        <w:jc w:val="both"/>
      </w:pPr>
      <w:r w:rsidRPr="004F0E26">
        <w:t xml:space="preserve">Numuneye sunulan ve küçük tüketici ambalajlarını içeren büyük ambalajların sayısı parti büyüklüğü (N) kabul edilerek Çizelge </w:t>
      </w:r>
      <w:r>
        <w:t>5</w:t>
      </w:r>
      <w:r w:rsidRPr="004F0E26">
        <w:t>’</w:t>
      </w:r>
      <w:r>
        <w:t>d</w:t>
      </w:r>
      <w:r w:rsidRPr="004F0E26">
        <w:t>e karşılarında gösterilen miktarda (n) olmak üzere büyük a</w:t>
      </w:r>
      <w:r>
        <w:t>m</w:t>
      </w:r>
      <w:r w:rsidRPr="004F0E26">
        <w:t>balaj toplam ambalajdan sistematik olarak ayrılır.</w:t>
      </w:r>
    </w:p>
    <w:p w:rsidR="008427E2" w:rsidRPr="004F0E26" w:rsidRDefault="008427E2" w:rsidP="003B4535"/>
    <w:p w:rsidR="008427E2" w:rsidRDefault="008427E2" w:rsidP="00084575">
      <w:pPr>
        <w:pStyle w:val="Heading3"/>
      </w:pPr>
      <w:bookmarkStart w:id="77" w:name="_Toc426539039"/>
      <w:bookmarkStart w:id="78" w:name="_Toc429041165"/>
      <w:r w:rsidRPr="008E5DD7">
        <w:t>5.1.2</w:t>
      </w:r>
      <w:r>
        <w:t>.2</w:t>
      </w:r>
      <w:r w:rsidRPr="008E5DD7">
        <w:t xml:space="preserve"> </w:t>
      </w:r>
      <w:r w:rsidRPr="00DF6B78">
        <w:t>Numune alınmak üzere ayrılan (n) sayıdaki büyük ambalajdan numune alınacak küçük tüketici ambalajlarının ayrılması</w:t>
      </w:r>
      <w:bookmarkEnd w:id="77"/>
      <w:bookmarkEnd w:id="78"/>
    </w:p>
    <w:p w:rsidR="008427E2" w:rsidRDefault="008427E2" w:rsidP="00104C03">
      <w:pPr>
        <w:jc w:val="both"/>
        <w:rPr>
          <w:sz w:val="22"/>
          <w:szCs w:val="22"/>
        </w:rPr>
      </w:pPr>
      <w:r>
        <w:t xml:space="preserve">Numune alınmak üzere ayrılan büyük ambalajlardaki küçük tüketici ambalajlarının toplam sayısı (N) kabul edilerek Çizelge 5’de karşılarında gösterilen miktarda (n) olmak üzere küçük tüketici ambalajı yukarıda numune alınmak üzere ayrılmış olan büyük ambalajların çeşitli yerlerinden ayrılır. Ayrılan bu küçük tüketici ambalajlarının toplam miktarı 300’er g’lık dört takım numuneyi oluşturmaya yetecek kadar değilse numune olarak ayrılan tüketici ambalajlarının adedi bu miktarları oluşturacak kadar arttırılır. Ayrılan bu küçük tüketici ambalajları açılarak içlerindeki çilekler bir araya getirilip iyice karıştırılarak bir paçal numune oluşturulur. Elde oluşan bu paçal numuneden dört takım halinde 300’er g’lık temsili numune ayrılır. Muayene ve deneyler bu temsili numuneler üzerinde yapılır. </w:t>
      </w:r>
    </w:p>
    <w:p w:rsidR="008427E2" w:rsidRPr="00823917" w:rsidRDefault="008427E2" w:rsidP="00B66EEF">
      <w:pPr>
        <w:jc w:val="both"/>
        <w:rPr>
          <w:b/>
          <w:bCs/>
        </w:rPr>
      </w:pPr>
    </w:p>
    <w:p w:rsidR="008427E2" w:rsidRPr="0088389D" w:rsidRDefault="008427E2" w:rsidP="00585687">
      <w:pPr>
        <w:pStyle w:val="Heading2"/>
      </w:pPr>
      <w:bookmarkStart w:id="79" w:name="_Toc429041371"/>
      <w:r>
        <w:t>5.2</w:t>
      </w:r>
      <w:r>
        <w:tab/>
      </w:r>
      <w:r w:rsidRPr="0088389D">
        <w:t>Muayeneler</w:t>
      </w:r>
      <w:bookmarkEnd w:id="79"/>
    </w:p>
    <w:p w:rsidR="008427E2" w:rsidRDefault="008427E2" w:rsidP="00205EC0">
      <w:pPr>
        <w:pStyle w:val="Stil22"/>
        <w:rPr>
          <w:b w:val="0"/>
          <w:bCs w:val="0"/>
          <w:sz w:val="20"/>
          <w:szCs w:val="20"/>
          <w:lang/>
        </w:rPr>
      </w:pPr>
    </w:p>
    <w:p w:rsidR="008427E2" w:rsidRDefault="008427E2" w:rsidP="00084575">
      <w:pPr>
        <w:pStyle w:val="Heading3"/>
      </w:pPr>
      <w:bookmarkStart w:id="80" w:name="_Toc426539041"/>
      <w:bookmarkStart w:id="81" w:name="_Toc429041167"/>
      <w:r w:rsidRPr="0088389D">
        <w:t>5.2.1  Ambalaj ve ambalaj malzemesinin muayenesi</w:t>
      </w:r>
      <w:bookmarkEnd w:id="80"/>
      <w:bookmarkEnd w:id="81"/>
    </w:p>
    <w:p w:rsidR="008427E2" w:rsidRDefault="008427E2" w:rsidP="00104C03">
      <w:pPr>
        <w:jc w:val="both"/>
      </w:pPr>
      <w:r>
        <w:t xml:space="preserve">Ambalaj ve ambalaj malzemesinin muayenesi elle ve gözle incelenerek tartılarak ölçülerek yapılır ve sonuçların Madde 6.2’ye uygun olup olmadığına bakılır. </w:t>
      </w:r>
    </w:p>
    <w:p w:rsidR="008427E2" w:rsidRDefault="008427E2" w:rsidP="00084575">
      <w:pPr>
        <w:pStyle w:val="Heading3"/>
      </w:pPr>
      <w:bookmarkStart w:id="82" w:name="_Toc426539042"/>
      <w:bookmarkStart w:id="83" w:name="_Toc429041168"/>
      <w:r w:rsidRPr="0088389D">
        <w:t xml:space="preserve">5.2.2  </w:t>
      </w:r>
      <w:r>
        <w:t xml:space="preserve">Çileklerin </w:t>
      </w:r>
      <w:r w:rsidRPr="0088389D">
        <w:t>muayenesi</w:t>
      </w:r>
      <w:bookmarkEnd w:id="82"/>
      <w:bookmarkEnd w:id="83"/>
    </w:p>
    <w:p w:rsidR="008427E2" w:rsidRDefault="008427E2" w:rsidP="00104C03">
      <w:pPr>
        <w:jc w:val="both"/>
      </w:pPr>
      <w:r>
        <w:rPr>
          <w:noProof/>
        </w:rPr>
        <w:t>Çileklerin</w:t>
      </w:r>
      <w:r>
        <w:t xml:space="preserve"> muayenesi gözle ve elle incelenerek, koklanarak, tadılarak, tartılarak ve gerektiğinde Madde 5.3’deki deneyler uygulanarak yapılır ve sonuçların Madde 4.2’ye uygun olup  olmadığına bakılır. </w:t>
      </w:r>
    </w:p>
    <w:p w:rsidR="008427E2" w:rsidRDefault="008427E2">
      <w:pPr>
        <w:pStyle w:val="Stil22"/>
        <w:rPr>
          <w:b w:val="0"/>
          <w:bCs w:val="0"/>
          <w:sz w:val="20"/>
          <w:szCs w:val="20"/>
          <w:lang/>
        </w:rPr>
      </w:pPr>
    </w:p>
    <w:p w:rsidR="008427E2" w:rsidRPr="00104C03" w:rsidRDefault="008427E2">
      <w:pPr>
        <w:pStyle w:val="Stil22"/>
        <w:rPr>
          <w:sz w:val="22"/>
          <w:szCs w:val="22"/>
          <w:lang/>
        </w:rPr>
      </w:pPr>
      <w:bookmarkStart w:id="84" w:name="_Toc429041372"/>
      <w:r w:rsidRPr="00104C03">
        <w:rPr>
          <w:sz w:val="22"/>
          <w:szCs w:val="22"/>
          <w:lang/>
        </w:rPr>
        <w:t>5.3</w:t>
      </w:r>
      <w:r>
        <w:rPr>
          <w:sz w:val="22"/>
          <w:szCs w:val="22"/>
          <w:lang/>
        </w:rPr>
        <w:tab/>
      </w:r>
      <w:r w:rsidRPr="00104C03">
        <w:rPr>
          <w:sz w:val="22"/>
          <w:szCs w:val="22"/>
          <w:lang/>
        </w:rPr>
        <w:t>Deneyler</w:t>
      </w:r>
      <w:bookmarkEnd w:id="84"/>
    </w:p>
    <w:p w:rsidR="008427E2" w:rsidRDefault="008427E2" w:rsidP="00104C03">
      <w:pPr>
        <w:jc w:val="both"/>
      </w:pPr>
      <w:r>
        <w:t xml:space="preserve">Deneyler iki paralel numune üzerinde yapılmalı, deneylerde damıtık su veya buna eşdeğer saflıkta su kullanılmalıdır. Kullanılan tüm reaktifler analitik saflıkta olmalı, deneylerde kullanılan ayarlı çözeltiler TS 545’e, </w:t>
      </w:r>
      <w:r w:rsidRPr="007A5097">
        <w:t>standart çözeltilerin hazırlanması TS 546</w:t>
      </w:r>
      <w:r>
        <w:t>’ya</w:t>
      </w:r>
      <w:r w:rsidRPr="007A5097">
        <w:t xml:space="preserve">, </w:t>
      </w:r>
      <w:r>
        <w:t xml:space="preserve">belirteç çözeltileri TS 2104’e göre hazırlanmalıdır. </w:t>
      </w:r>
    </w:p>
    <w:p w:rsidR="008427E2" w:rsidRDefault="008427E2">
      <w:pPr>
        <w:pStyle w:val="Stil22"/>
        <w:rPr>
          <w:b w:val="0"/>
          <w:bCs w:val="0"/>
          <w:sz w:val="20"/>
          <w:szCs w:val="20"/>
          <w:lang/>
        </w:rPr>
      </w:pPr>
    </w:p>
    <w:p w:rsidR="008427E2" w:rsidRDefault="008427E2" w:rsidP="00084575">
      <w:pPr>
        <w:pStyle w:val="Heading3"/>
      </w:pPr>
      <w:bookmarkStart w:id="85" w:name="_Toc426539044"/>
      <w:bookmarkStart w:id="86" w:name="_Toc429041170"/>
      <w:r w:rsidRPr="00B66EEF">
        <w:t>5.3.1 Rutubet tayini</w:t>
      </w:r>
      <w:bookmarkEnd w:id="85"/>
      <w:bookmarkEnd w:id="86"/>
    </w:p>
    <w:p w:rsidR="008427E2" w:rsidRDefault="008427E2" w:rsidP="00104C03">
      <w:pPr>
        <w:jc w:val="both"/>
      </w:pPr>
      <w:r w:rsidRPr="003B4535">
        <w:t>TS</w:t>
      </w:r>
      <w:r>
        <w:t xml:space="preserve"> 3687 ISO 7703’e göre yapılır ve sonuçların Madde 4.2’ye uygun olup olmadığına bakılır.</w:t>
      </w:r>
    </w:p>
    <w:p w:rsidR="008427E2" w:rsidRDefault="008427E2" w:rsidP="00205EC0">
      <w:pPr>
        <w:pStyle w:val="Stil22"/>
        <w:rPr>
          <w:b w:val="0"/>
          <w:bCs w:val="0"/>
          <w:sz w:val="20"/>
          <w:szCs w:val="20"/>
          <w:lang/>
        </w:rPr>
      </w:pPr>
    </w:p>
    <w:p w:rsidR="008427E2" w:rsidRPr="00B66EEF" w:rsidRDefault="008427E2" w:rsidP="00585687">
      <w:pPr>
        <w:pStyle w:val="Heading3"/>
      </w:pPr>
      <w:bookmarkStart w:id="87" w:name="_Toc426539045"/>
      <w:r w:rsidRPr="00B66EEF">
        <w:t>5.3.2 Kükürt dioksit tayini</w:t>
      </w:r>
      <w:bookmarkEnd w:id="87"/>
    </w:p>
    <w:p w:rsidR="008427E2" w:rsidRDefault="008427E2" w:rsidP="003B4535">
      <w:r w:rsidRPr="003B4535">
        <w:t>TS 3687</w:t>
      </w:r>
      <w:r>
        <w:t xml:space="preserve"> ISO 7701’e göre yapılır ve sonuçların Madde 4.2’ye uygun olup olmadığına bakılır.</w:t>
      </w:r>
    </w:p>
    <w:p w:rsidR="008427E2" w:rsidRPr="003B4535" w:rsidRDefault="008427E2" w:rsidP="003B4535"/>
    <w:p w:rsidR="008427E2" w:rsidRPr="00B66EEF" w:rsidRDefault="008427E2" w:rsidP="00084575">
      <w:pPr>
        <w:pStyle w:val="Heading3"/>
      </w:pPr>
      <w:bookmarkStart w:id="88" w:name="_Toc426539046"/>
      <w:bookmarkStart w:id="89" w:name="_Toc429041171"/>
      <w:r w:rsidRPr="00B66EEF">
        <w:t>5.3.3 Bozuk</w:t>
      </w:r>
      <w:r>
        <w:t>, farklı çeşit</w:t>
      </w:r>
      <w:r w:rsidRPr="00B66EEF">
        <w:t xml:space="preserve"> </w:t>
      </w:r>
      <w:r>
        <w:t>çilek, renkten sapma</w:t>
      </w:r>
      <w:r w:rsidRPr="00B66EEF">
        <w:t xml:space="preserve"> ve yabancı madde tayinleri</w:t>
      </w:r>
      <w:bookmarkEnd w:id="88"/>
      <w:bookmarkEnd w:id="89"/>
    </w:p>
    <w:p w:rsidR="008427E2" w:rsidRDefault="008427E2" w:rsidP="00104C03">
      <w:pPr>
        <w:jc w:val="both"/>
      </w:pPr>
      <w:r w:rsidRPr="003B4535">
        <w:t>Bozuk</w:t>
      </w:r>
      <w:r>
        <w:t>, farklı çeşit</w:t>
      </w:r>
      <w:r w:rsidRPr="003B4535">
        <w:t xml:space="preserve"> </w:t>
      </w:r>
      <w:r>
        <w:rPr>
          <w:noProof/>
        </w:rPr>
        <w:t>çilek</w:t>
      </w:r>
      <w:r>
        <w:t>, renkten sapma</w:t>
      </w:r>
      <w:r w:rsidRPr="003B4535">
        <w:t xml:space="preserve"> ve yabancı madde tayinleri TS 3882’ye göre veya aşağıdaki metoda göre yapılır ve sonuçların Madde 4.2</w:t>
      </w:r>
      <w:r>
        <w:t>’ye</w:t>
      </w:r>
      <w:r w:rsidRPr="003B4535">
        <w:t xml:space="preserve"> uygun olup olmadığına bakılır.</w:t>
      </w:r>
    </w:p>
    <w:p w:rsidR="008427E2" w:rsidRDefault="008427E2" w:rsidP="00104C03">
      <w:pPr>
        <w:jc w:val="both"/>
      </w:pPr>
    </w:p>
    <w:p w:rsidR="008427E2" w:rsidRDefault="008427E2" w:rsidP="00104C03">
      <w:pPr>
        <w:jc w:val="both"/>
      </w:pPr>
      <w:r w:rsidRPr="003B4535">
        <w:t xml:space="preserve">100 g </w:t>
      </w:r>
      <w:r>
        <w:rPr>
          <w:noProof/>
        </w:rPr>
        <w:t>çilek</w:t>
      </w:r>
      <w:r>
        <w:t xml:space="preserve"> numunesi 0,1 g duyarlılıkta tartılır ve beyaz düz bir zemin üzerine yayılır. Numune içerisinde bulunan bozuk ve farklı çeşit ve renkteki </w:t>
      </w:r>
      <w:r>
        <w:rPr>
          <w:noProof/>
        </w:rPr>
        <w:t>çilek</w:t>
      </w:r>
      <w:r>
        <w:t xml:space="preserve"> ve yabancı maddeler bir analiz pensi ile gözle incelenerek ayrılır. Her parti 0,1 g hassaslıkta tartılır ve sonuçlar kaydedilir. Elde edilen tartım sonuçları aşağıdaki eşitlik ile ayrı ayrı hesaplanır.</w:t>
      </w:r>
    </w:p>
    <w:p w:rsidR="008427E2" w:rsidRDefault="008427E2">
      <w:pPr>
        <w:jc w:val="both"/>
        <w:rPr>
          <w:sz w:val="16"/>
          <w:szCs w:val="16"/>
        </w:rPr>
      </w:pPr>
    </w:p>
    <w:p w:rsidR="008427E2" w:rsidRDefault="008427E2">
      <w:pPr>
        <w:jc w:val="both"/>
        <w:rPr>
          <w:u w:val="single"/>
        </w:rPr>
      </w:pPr>
      <w:ins w:id="90" w:author="fundaa" w:date="2015-09-08T15:21:00Z">
        <w:r>
          <w:object w:dxaOrig="1650" w:dyaOrig="705">
            <v:shape id="_x0000_i1029" type="#_x0000_t75" style="width:68.25pt;height:30pt" o:ole="">
              <v:imagedata r:id="rId17" o:title=""/>
            </v:shape>
            <o:OLEObject Type="Embed" ProgID="Word.Picture.8" ShapeID="_x0000_i1029" DrawAspect="Content" ObjectID="_1503230910" r:id="rId18"/>
          </w:object>
        </w:r>
      </w:ins>
    </w:p>
    <w:p w:rsidR="008427E2" w:rsidRDefault="008427E2">
      <w:pPr>
        <w:jc w:val="both"/>
      </w:pPr>
      <w:r w:rsidRPr="00700A11">
        <w:t>Burada;</w:t>
      </w:r>
    </w:p>
    <w:p w:rsidR="008427E2" w:rsidRDefault="008427E2">
      <w:pPr>
        <w:jc w:val="both"/>
      </w:pPr>
    </w:p>
    <w:p w:rsidR="008427E2" w:rsidRDefault="008427E2">
      <w:pPr>
        <w:jc w:val="both"/>
      </w:pPr>
      <w:r w:rsidRPr="00700A11">
        <w:t>N : Deney numunesinin miktarı, g</w:t>
      </w:r>
    </w:p>
    <w:p w:rsidR="008427E2" w:rsidRDefault="008427E2">
      <w:pPr>
        <w:jc w:val="both"/>
      </w:pPr>
      <w:r w:rsidRPr="00700A11">
        <w:t>n : Ayrı ayrı olmak üzere</w:t>
      </w:r>
      <w:r>
        <w:t>;</w:t>
      </w:r>
      <w:r w:rsidRPr="00B16563">
        <w:t xml:space="preserve"> </w:t>
      </w:r>
      <w:r>
        <w:t>kusurlu,</w:t>
      </w:r>
      <w:r w:rsidRPr="00B16563">
        <w:t xml:space="preserve"> ezik, kırık, bozu</w:t>
      </w:r>
      <w:r>
        <w:rPr>
          <w:noProof/>
        </w:rPr>
        <w:t>k çilek,</w:t>
      </w:r>
      <w:r>
        <w:t xml:space="preserve"> renkten sapma</w:t>
      </w:r>
      <w:r w:rsidRPr="00B16563">
        <w:t xml:space="preserve"> ve yabancı madde</w:t>
      </w:r>
      <w:r>
        <w:t xml:space="preserve"> miktarı</w:t>
      </w:r>
      <w:r w:rsidRPr="00700A11">
        <w:t>, g</w:t>
      </w:r>
    </w:p>
    <w:p w:rsidR="008427E2" w:rsidRDefault="008427E2">
      <w:pPr>
        <w:jc w:val="both"/>
      </w:pPr>
      <w:r w:rsidRPr="00700A11">
        <w:t>dır.</w:t>
      </w:r>
    </w:p>
    <w:p w:rsidR="008427E2" w:rsidRPr="00700A11" w:rsidRDefault="008427E2" w:rsidP="009362DB">
      <w:pPr>
        <w:jc w:val="both"/>
      </w:pPr>
    </w:p>
    <w:p w:rsidR="008427E2" w:rsidRPr="00104C03" w:rsidRDefault="008427E2" w:rsidP="00084575">
      <w:pPr>
        <w:pStyle w:val="Heading3"/>
      </w:pPr>
      <w:r w:rsidRPr="00104C03">
        <w:t>5.3.4 Su absorbe etme oranı tayini</w:t>
      </w:r>
    </w:p>
    <w:p w:rsidR="008427E2" w:rsidRDefault="008427E2" w:rsidP="009362DB">
      <w:pPr>
        <w:jc w:val="both"/>
      </w:pPr>
      <w:r>
        <w:t xml:space="preserve">Yaklaşık 50 g </w:t>
      </w:r>
      <w:r>
        <w:rPr>
          <w:noProof/>
        </w:rPr>
        <w:t xml:space="preserve">çilek </w:t>
      </w:r>
      <w:r>
        <w:t>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de kalmış bulunan serbest su damlaları emilinceye kadar oda sıcaklığında kısa bir süre tutulur, sonra 0,1 g duyarlıkta tartılır. Ayrıca çileklerin bu deney sonucunda şişkinleşip eski halle</w:t>
      </w:r>
      <w:r>
        <w:softHyphen/>
        <w:t>rini alıp almadığına da bakılır. Su absorbe etme oranı (P) ağırlıkça aşağıdaki formülle hesaplanır:</w:t>
      </w:r>
    </w:p>
    <w:p w:rsidR="008427E2" w:rsidRDefault="008427E2" w:rsidP="00104C03">
      <w:pPr>
        <w:jc w:val="both"/>
      </w:pPr>
    </w:p>
    <w:p w:rsidR="008427E2" w:rsidRPr="00164339" w:rsidRDefault="008427E2" w:rsidP="006C707A">
      <w:r>
        <w:tab/>
      </w:r>
      <w:r w:rsidRPr="00164339">
        <w:t>M</w:t>
      </w:r>
      <w:r w:rsidRPr="00164339">
        <w:rPr>
          <w:vertAlign w:val="subscript"/>
        </w:rPr>
        <w:t>1</w:t>
      </w:r>
    </w:p>
    <w:p w:rsidR="008427E2" w:rsidRDefault="008427E2" w:rsidP="006C707A">
      <w:r>
        <w:rPr>
          <w:noProof/>
        </w:rPr>
        <w:pict>
          <v:line id="Line 9" o:spid="_x0000_s1027" style="position:absolute;z-index:251659264;visibility:visible" from="20pt,4.7pt" to="70pt,4.7pt"/>
        </w:pict>
      </w:r>
      <w:r>
        <w:t xml:space="preserve">P = </w:t>
      </w:r>
    </w:p>
    <w:p w:rsidR="008427E2" w:rsidRPr="00E94522" w:rsidRDefault="008427E2" w:rsidP="006C707A">
      <w:r>
        <w:tab/>
        <w:t>M</w:t>
      </w:r>
      <w:r w:rsidRPr="00164339">
        <w:rPr>
          <w:vertAlign w:val="subscript"/>
        </w:rPr>
        <w:t>0</w:t>
      </w:r>
    </w:p>
    <w:p w:rsidR="008427E2" w:rsidRDefault="008427E2" w:rsidP="009362DB">
      <w:pPr>
        <w:jc w:val="both"/>
      </w:pPr>
    </w:p>
    <w:p w:rsidR="008427E2" w:rsidRDefault="008427E2" w:rsidP="009362DB">
      <w:pPr>
        <w:jc w:val="both"/>
      </w:pPr>
      <w:r>
        <w:t>Burada;</w:t>
      </w:r>
    </w:p>
    <w:p w:rsidR="008427E2" w:rsidRDefault="008427E2" w:rsidP="009362DB">
      <w:pPr>
        <w:jc w:val="both"/>
      </w:pPr>
      <w:r>
        <w:t>M</w:t>
      </w:r>
      <w:r>
        <w:rPr>
          <w:vertAlign w:val="subscript"/>
        </w:rPr>
        <w:t>0</w:t>
      </w:r>
      <w:r>
        <w:t xml:space="preserve"> -  Alınan numune miktarı, g</w:t>
      </w:r>
    </w:p>
    <w:p w:rsidR="008427E2" w:rsidRDefault="008427E2" w:rsidP="009362DB">
      <w:pPr>
        <w:jc w:val="both"/>
      </w:pPr>
      <w:r>
        <w:t>M</w:t>
      </w:r>
      <w:r>
        <w:rPr>
          <w:vertAlign w:val="subscript"/>
        </w:rPr>
        <w:t>1</w:t>
      </w:r>
      <w:r>
        <w:t xml:space="preserve"> -  Pişirildikten ve  serbest   suyu alındıktan sonraki numune miktarı, g</w:t>
      </w:r>
    </w:p>
    <w:p w:rsidR="008427E2" w:rsidRDefault="008427E2" w:rsidP="009362DB">
      <w:pPr>
        <w:pStyle w:val="BodyText"/>
      </w:pPr>
      <w:r>
        <w:t>dır.</w:t>
      </w:r>
    </w:p>
    <w:p w:rsidR="008427E2" w:rsidRDefault="008427E2" w:rsidP="00B66EEF">
      <w:pPr>
        <w:jc w:val="both"/>
      </w:pPr>
      <w:r>
        <w:t xml:space="preserve">Sonuçların  Madde 4.2.2’ye </w:t>
      </w:r>
      <w:r w:rsidRPr="007367DE">
        <w:t>uygun olup olmadığına bakılır.</w:t>
      </w:r>
    </w:p>
    <w:p w:rsidR="008427E2" w:rsidRDefault="008427E2" w:rsidP="009362DB">
      <w:pPr>
        <w:pStyle w:val="Heading3"/>
      </w:pPr>
    </w:p>
    <w:p w:rsidR="008427E2" w:rsidRPr="00195413" w:rsidRDefault="008427E2" w:rsidP="009362DB">
      <w:pPr>
        <w:pStyle w:val="Heading3"/>
      </w:pPr>
      <w:r>
        <w:t xml:space="preserve">5.3.5 </w:t>
      </w:r>
      <w:r w:rsidRPr="00195413">
        <w:t>Aflatoksin tayini</w:t>
      </w:r>
    </w:p>
    <w:p w:rsidR="008427E2" w:rsidRDefault="008427E2" w:rsidP="009362DB">
      <w:pPr>
        <w:jc w:val="both"/>
      </w:pPr>
      <w:r w:rsidRPr="007367DE">
        <w:t>TS EN 14123’a göre yapılır ve sonucun Madde 4</w:t>
      </w:r>
      <w:r>
        <w:t>.</w:t>
      </w:r>
      <w:r w:rsidRPr="007367DE">
        <w:t>2</w:t>
      </w:r>
      <w:r>
        <w:t>.2</w:t>
      </w:r>
      <w:r w:rsidRPr="007367DE">
        <w:t>’ye uygun olup olmadığına bakılır.</w:t>
      </w:r>
    </w:p>
    <w:p w:rsidR="008427E2" w:rsidRDefault="008427E2" w:rsidP="009362DB">
      <w:pPr>
        <w:jc w:val="both"/>
      </w:pPr>
    </w:p>
    <w:p w:rsidR="008427E2" w:rsidRPr="001132EC" w:rsidRDefault="008427E2" w:rsidP="009445B6">
      <w:pPr>
        <w:keepNext/>
        <w:jc w:val="both"/>
        <w:outlineLvl w:val="3"/>
        <w:rPr>
          <w:b/>
          <w:bCs/>
          <w:noProof/>
          <w:sz w:val="22"/>
          <w:szCs w:val="22"/>
        </w:rPr>
      </w:pPr>
      <w:r w:rsidRPr="001132EC">
        <w:rPr>
          <w:b/>
          <w:bCs/>
          <w:noProof/>
          <w:sz w:val="22"/>
          <w:szCs w:val="22"/>
        </w:rPr>
        <w:t>5.3.</w:t>
      </w:r>
      <w:r>
        <w:rPr>
          <w:b/>
          <w:bCs/>
          <w:noProof/>
          <w:sz w:val="22"/>
          <w:szCs w:val="22"/>
        </w:rPr>
        <w:t>6</w:t>
      </w:r>
      <w:r w:rsidRPr="001132EC">
        <w:rPr>
          <w:b/>
          <w:bCs/>
          <w:noProof/>
          <w:sz w:val="22"/>
          <w:szCs w:val="22"/>
        </w:rPr>
        <w:t xml:space="preserve"> Escherichia coli O 157 aranması</w:t>
      </w:r>
    </w:p>
    <w:p w:rsidR="008427E2" w:rsidRPr="001132EC" w:rsidRDefault="008427E2" w:rsidP="009445B6">
      <w:pPr>
        <w:jc w:val="both"/>
        <w:rPr>
          <w:noProof/>
        </w:rPr>
      </w:pPr>
      <w:r w:rsidRPr="001132EC">
        <w:rPr>
          <w:noProof/>
        </w:rPr>
        <w:t>Escherichia coli O 157 aranması, TS 6063 ISO 7251'e göre yapılır ve sonucun Madde 4.</w:t>
      </w:r>
      <w:r>
        <w:rPr>
          <w:noProof/>
        </w:rPr>
        <w:t>2</w:t>
      </w:r>
      <w:r w:rsidRPr="001132EC">
        <w:rPr>
          <w:noProof/>
        </w:rPr>
        <w:t>.</w:t>
      </w:r>
      <w:r>
        <w:rPr>
          <w:noProof/>
        </w:rPr>
        <w:t>4</w:t>
      </w:r>
      <w:r w:rsidRPr="001132EC">
        <w:rPr>
          <w:noProof/>
        </w:rPr>
        <w:t>’e uygun olup olmadığına bakılır.</w:t>
      </w:r>
    </w:p>
    <w:p w:rsidR="008427E2" w:rsidRPr="001132EC" w:rsidRDefault="008427E2" w:rsidP="009445B6">
      <w:pPr>
        <w:shd w:val="clear" w:color="auto" w:fill="FFFFFF"/>
        <w:jc w:val="both"/>
        <w:rPr>
          <w:noProof/>
        </w:rPr>
      </w:pPr>
    </w:p>
    <w:p w:rsidR="008427E2" w:rsidRPr="001132EC" w:rsidRDefault="008427E2" w:rsidP="009445B6">
      <w:pPr>
        <w:keepNext/>
        <w:jc w:val="both"/>
        <w:outlineLvl w:val="3"/>
        <w:rPr>
          <w:b/>
          <w:bCs/>
          <w:noProof/>
          <w:sz w:val="22"/>
          <w:szCs w:val="22"/>
        </w:rPr>
      </w:pPr>
      <w:r w:rsidRPr="001132EC">
        <w:rPr>
          <w:b/>
          <w:bCs/>
          <w:noProof/>
          <w:sz w:val="22"/>
          <w:szCs w:val="22"/>
        </w:rPr>
        <w:t>5.3.</w:t>
      </w:r>
      <w:r>
        <w:rPr>
          <w:b/>
          <w:bCs/>
          <w:noProof/>
          <w:sz w:val="22"/>
          <w:szCs w:val="22"/>
        </w:rPr>
        <w:t>7</w:t>
      </w:r>
      <w:r w:rsidRPr="001132EC">
        <w:rPr>
          <w:b/>
          <w:bCs/>
          <w:noProof/>
          <w:sz w:val="22"/>
          <w:szCs w:val="22"/>
        </w:rPr>
        <w:t xml:space="preserve"> Salmonella aranması</w:t>
      </w:r>
    </w:p>
    <w:p w:rsidR="008427E2" w:rsidRPr="001132EC" w:rsidRDefault="008427E2" w:rsidP="009445B6">
      <w:pPr>
        <w:jc w:val="both"/>
        <w:rPr>
          <w:noProof/>
        </w:rPr>
      </w:pPr>
      <w:r w:rsidRPr="001132EC">
        <w:rPr>
          <w:noProof/>
        </w:rPr>
        <w:t>Salmonella aranması, TS EN ISO 6579/AC 2010’a göre yapılır ve sonucun Madde 4</w:t>
      </w:r>
      <w:r>
        <w:rPr>
          <w:noProof/>
        </w:rPr>
        <w:t>.2</w:t>
      </w:r>
      <w:r w:rsidRPr="001132EC">
        <w:rPr>
          <w:noProof/>
        </w:rPr>
        <w:t>.</w:t>
      </w:r>
      <w:r>
        <w:rPr>
          <w:noProof/>
        </w:rPr>
        <w:t>4</w:t>
      </w:r>
      <w:r w:rsidRPr="001132EC">
        <w:rPr>
          <w:noProof/>
        </w:rPr>
        <w:t>’e uygun olup olmadığına bakılır.</w:t>
      </w:r>
    </w:p>
    <w:p w:rsidR="008427E2" w:rsidRPr="001132EC" w:rsidRDefault="008427E2" w:rsidP="009445B6">
      <w:pPr>
        <w:keepNext/>
        <w:jc w:val="both"/>
        <w:outlineLvl w:val="3"/>
        <w:rPr>
          <w:b/>
          <w:bCs/>
          <w:noProof/>
          <w:sz w:val="22"/>
          <w:szCs w:val="22"/>
        </w:rPr>
      </w:pPr>
      <w:r w:rsidRPr="001132EC">
        <w:rPr>
          <w:b/>
          <w:bCs/>
          <w:noProof/>
          <w:sz w:val="22"/>
          <w:szCs w:val="22"/>
        </w:rPr>
        <w:t>5.3.</w:t>
      </w:r>
      <w:r>
        <w:rPr>
          <w:b/>
          <w:bCs/>
          <w:noProof/>
          <w:sz w:val="22"/>
          <w:szCs w:val="22"/>
        </w:rPr>
        <w:t>8</w:t>
      </w:r>
      <w:r w:rsidRPr="001132EC">
        <w:rPr>
          <w:b/>
          <w:bCs/>
          <w:noProof/>
          <w:sz w:val="22"/>
          <w:szCs w:val="22"/>
        </w:rPr>
        <w:t xml:space="preserve"> Listeria monocytogenes aranması</w:t>
      </w:r>
    </w:p>
    <w:p w:rsidR="008427E2" w:rsidRPr="001132EC" w:rsidRDefault="008427E2" w:rsidP="009445B6">
      <w:pPr>
        <w:jc w:val="both"/>
        <w:rPr>
          <w:noProof/>
        </w:rPr>
      </w:pPr>
      <w:r w:rsidRPr="001132EC">
        <w:rPr>
          <w:noProof/>
        </w:rPr>
        <w:t>Listeria monocytogenes aranması, TS EN ISO 11290-1'e göre yapılır ve sonucun Madde 4.</w:t>
      </w:r>
      <w:r>
        <w:rPr>
          <w:noProof/>
        </w:rPr>
        <w:t>2</w:t>
      </w:r>
      <w:r w:rsidRPr="001132EC">
        <w:rPr>
          <w:noProof/>
        </w:rPr>
        <w:t>.</w:t>
      </w:r>
      <w:r>
        <w:rPr>
          <w:noProof/>
        </w:rPr>
        <w:t>4</w:t>
      </w:r>
      <w:r w:rsidRPr="001132EC">
        <w:rPr>
          <w:noProof/>
        </w:rPr>
        <w:t>’e uygun olup olmadığına bakılır.</w:t>
      </w:r>
    </w:p>
    <w:p w:rsidR="008427E2" w:rsidRDefault="008427E2" w:rsidP="009362DB">
      <w:pPr>
        <w:jc w:val="both"/>
      </w:pPr>
    </w:p>
    <w:p w:rsidR="008427E2" w:rsidRPr="00B66EEF" w:rsidRDefault="008427E2" w:rsidP="009362DB">
      <w:pPr>
        <w:pStyle w:val="Stil22"/>
        <w:rPr>
          <w:lang/>
        </w:rPr>
      </w:pPr>
      <w:bookmarkStart w:id="91" w:name="_Toc429041373"/>
      <w:r w:rsidRPr="00B66EEF">
        <w:rPr>
          <w:lang/>
        </w:rPr>
        <w:t>5.4</w:t>
      </w:r>
      <w:r>
        <w:rPr>
          <w:lang/>
        </w:rPr>
        <w:tab/>
      </w:r>
      <w:r w:rsidRPr="00B66EEF">
        <w:rPr>
          <w:lang/>
        </w:rPr>
        <w:t>Değerlendirme</w:t>
      </w:r>
      <w:bookmarkEnd w:id="91"/>
    </w:p>
    <w:p w:rsidR="008427E2" w:rsidRDefault="008427E2" w:rsidP="003B4535">
      <w:r>
        <w:t>Muayene ve deney sonuçlarının her biri standarda uygunsa parti standarda uygun sayılır.</w:t>
      </w:r>
    </w:p>
    <w:p w:rsidR="008427E2" w:rsidRDefault="008427E2" w:rsidP="009362DB">
      <w:pPr>
        <w:pStyle w:val="Stil22"/>
        <w:rPr>
          <w:sz w:val="20"/>
          <w:szCs w:val="20"/>
          <w:lang/>
        </w:rPr>
      </w:pPr>
    </w:p>
    <w:p w:rsidR="008427E2" w:rsidRPr="00B66EEF" w:rsidRDefault="008427E2" w:rsidP="009362DB">
      <w:pPr>
        <w:pStyle w:val="Stil22"/>
        <w:rPr>
          <w:lang/>
        </w:rPr>
      </w:pPr>
      <w:bookmarkStart w:id="92" w:name="_Toc429041374"/>
      <w:r w:rsidRPr="00B66EEF">
        <w:rPr>
          <w:lang/>
        </w:rPr>
        <w:t>5.5</w:t>
      </w:r>
      <w:r>
        <w:rPr>
          <w:lang/>
        </w:rPr>
        <w:tab/>
      </w:r>
      <w:r w:rsidRPr="00B66EEF">
        <w:rPr>
          <w:lang/>
        </w:rPr>
        <w:t>Muayene ve deney raporu</w:t>
      </w:r>
      <w:bookmarkEnd w:id="92"/>
    </w:p>
    <w:p w:rsidR="008427E2" w:rsidRDefault="008427E2" w:rsidP="009362DB">
      <w:r>
        <w:t>Muayene raporunda en az aşağıdaki bilgiler bulunmalıdır:</w:t>
      </w:r>
    </w:p>
    <w:p w:rsidR="008427E2" w:rsidRDefault="008427E2" w:rsidP="00084575">
      <w:pPr>
        <w:numPr>
          <w:ilvl w:val="0"/>
          <w:numId w:val="19"/>
        </w:numPr>
        <w:ind w:left="426" w:hanging="426"/>
        <w:jc w:val="both"/>
      </w:pPr>
      <w:r>
        <w:t>Firmanın adı ve adresi,</w:t>
      </w:r>
    </w:p>
    <w:p w:rsidR="008427E2" w:rsidRDefault="008427E2" w:rsidP="00084575">
      <w:pPr>
        <w:numPr>
          <w:ilvl w:val="0"/>
          <w:numId w:val="19"/>
        </w:numPr>
        <w:ind w:left="426" w:hanging="426"/>
        <w:jc w:val="both"/>
      </w:pPr>
      <w:r>
        <w:t>Muayenenin ve deneyin yapıldığı yerin ve laboratuvarın adı,</w:t>
      </w:r>
    </w:p>
    <w:p w:rsidR="008427E2" w:rsidRDefault="008427E2" w:rsidP="00084575">
      <w:pPr>
        <w:numPr>
          <w:ilvl w:val="0"/>
          <w:numId w:val="19"/>
        </w:numPr>
        <w:ind w:left="426" w:hanging="426"/>
        <w:jc w:val="both"/>
      </w:pPr>
      <w:r>
        <w:t>Muayene ve deneyi yapanın ve/veya raporu imzalayan yetkililerin adları, görev ve meslekleri,</w:t>
      </w:r>
    </w:p>
    <w:p w:rsidR="008427E2" w:rsidRDefault="008427E2" w:rsidP="00084575">
      <w:pPr>
        <w:numPr>
          <w:ilvl w:val="0"/>
          <w:numId w:val="19"/>
        </w:numPr>
        <w:ind w:left="426" w:hanging="426"/>
        <w:jc w:val="both"/>
      </w:pPr>
      <w:r>
        <w:t>Numunenin alındığı tarih ile muayene ve deney tarihi,</w:t>
      </w:r>
    </w:p>
    <w:p w:rsidR="008427E2" w:rsidRDefault="008427E2" w:rsidP="00084575">
      <w:pPr>
        <w:numPr>
          <w:ilvl w:val="0"/>
          <w:numId w:val="19"/>
        </w:numPr>
        <w:ind w:left="426" w:hanging="426"/>
        <w:jc w:val="both"/>
      </w:pPr>
      <w:r>
        <w:t>Numunenin tanıtılması,</w:t>
      </w:r>
    </w:p>
    <w:p w:rsidR="008427E2" w:rsidRDefault="008427E2" w:rsidP="00084575">
      <w:pPr>
        <w:numPr>
          <w:ilvl w:val="0"/>
          <w:numId w:val="19"/>
        </w:numPr>
        <w:ind w:left="426" w:hanging="426"/>
        <w:jc w:val="both"/>
      </w:pPr>
      <w:r>
        <w:t>Muayene ve deneylerde uygulanan standardların numaraları,</w:t>
      </w:r>
    </w:p>
    <w:p w:rsidR="008427E2" w:rsidRDefault="008427E2" w:rsidP="00084575">
      <w:pPr>
        <w:numPr>
          <w:ilvl w:val="0"/>
          <w:numId w:val="19"/>
        </w:numPr>
        <w:ind w:left="426" w:hanging="426"/>
        <w:jc w:val="both"/>
      </w:pPr>
      <w:r>
        <w:t>Sonuçların gösterilmesi,</w:t>
      </w:r>
    </w:p>
    <w:p w:rsidR="008427E2" w:rsidRDefault="008427E2" w:rsidP="00084575">
      <w:pPr>
        <w:numPr>
          <w:ilvl w:val="0"/>
          <w:numId w:val="19"/>
        </w:numPr>
        <w:ind w:left="426" w:hanging="426"/>
        <w:jc w:val="both"/>
      </w:pPr>
      <w:r>
        <w:t>Rapor tarih ve numarası,</w:t>
      </w:r>
    </w:p>
    <w:p w:rsidR="008427E2" w:rsidRDefault="008427E2" w:rsidP="00084575">
      <w:pPr>
        <w:numPr>
          <w:ilvl w:val="0"/>
          <w:numId w:val="19"/>
        </w:numPr>
        <w:ind w:left="426" w:hanging="426"/>
        <w:jc w:val="both"/>
      </w:pPr>
      <w:r>
        <w:t>Muayene ve deney sonuçlarını değiştirebilecek faktörlerin mahsurlarını gidermek üzere alınan tedbirler,</w:t>
      </w:r>
    </w:p>
    <w:p w:rsidR="008427E2" w:rsidRDefault="008427E2" w:rsidP="00084575">
      <w:pPr>
        <w:numPr>
          <w:ilvl w:val="0"/>
          <w:numId w:val="19"/>
        </w:numPr>
        <w:ind w:left="426" w:right="60" w:hanging="426"/>
        <w:jc w:val="both"/>
      </w:pPr>
      <w:r>
        <w:t>Uygulanan muayene ve deney metotlarında belirtilmeyen veya mecburi görülmeyen, fakat muayene ve deneyde yer almış olan işlemler,</w:t>
      </w:r>
    </w:p>
    <w:p w:rsidR="008427E2" w:rsidRDefault="008427E2" w:rsidP="00084575">
      <w:pPr>
        <w:numPr>
          <w:ilvl w:val="0"/>
          <w:numId w:val="19"/>
        </w:numPr>
        <w:ind w:left="426" w:hanging="426"/>
        <w:jc w:val="both"/>
      </w:pPr>
      <w:r w:rsidRPr="001B3F7E">
        <w:t>Numunenin</w:t>
      </w:r>
      <w:r>
        <w:t xml:space="preserve"> standarda uygun olup olmadığı,</w:t>
      </w:r>
    </w:p>
    <w:p w:rsidR="008427E2" w:rsidRDefault="008427E2" w:rsidP="00084575">
      <w:pPr>
        <w:numPr>
          <w:ilvl w:val="0"/>
          <w:numId w:val="19"/>
        </w:numPr>
        <w:ind w:left="426" w:hanging="426"/>
        <w:jc w:val="both"/>
      </w:pPr>
      <w:r>
        <w:t>Rapora ait seri numarası ve tarih, her sayfanın numarası ve toplam sayfa sayısı.</w:t>
      </w:r>
    </w:p>
    <w:p w:rsidR="008427E2" w:rsidRPr="003B4535" w:rsidRDefault="008427E2" w:rsidP="009362DB">
      <w:pPr>
        <w:pStyle w:val="Stil22"/>
        <w:rPr>
          <w:b w:val="0"/>
          <w:bCs w:val="0"/>
          <w:sz w:val="16"/>
          <w:szCs w:val="16"/>
          <w:lang/>
        </w:rPr>
      </w:pPr>
    </w:p>
    <w:p w:rsidR="008427E2" w:rsidRPr="00B66EEF" w:rsidRDefault="008427E2" w:rsidP="00084575">
      <w:pPr>
        <w:pStyle w:val="Heading1"/>
      </w:pPr>
      <w:bookmarkStart w:id="93" w:name="_Toc429041375"/>
      <w:r w:rsidRPr="00B66EEF">
        <w:t>6</w:t>
      </w:r>
      <w:r w:rsidRPr="00B66EEF">
        <w:tab/>
        <w:t>Piyasaya arz</w:t>
      </w:r>
      <w:bookmarkEnd w:id="93"/>
    </w:p>
    <w:p w:rsidR="008427E2" w:rsidRDefault="008427E2" w:rsidP="00104C03">
      <w:pPr>
        <w:shd w:val="clear" w:color="auto" w:fill="FFFFFF"/>
        <w:jc w:val="both"/>
      </w:pPr>
      <w:r>
        <w:rPr>
          <w:noProof/>
        </w:rPr>
        <w:t>Çileklerin</w:t>
      </w:r>
      <w:r>
        <w:t>, mamulün kalitesini ve yapısal özelliklerini bozmayan kapalı ambalajlar içerisinde piyasaya arz edilir. Tüketici ambalajları daha büyük dış ambalajlara da konulabilir.</w:t>
      </w:r>
    </w:p>
    <w:p w:rsidR="008427E2" w:rsidRPr="003B4535" w:rsidRDefault="008427E2">
      <w:pPr>
        <w:jc w:val="both"/>
        <w:rPr>
          <w:sz w:val="16"/>
          <w:szCs w:val="16"/>
        </w:rPr>
      </w:pPr>
    </w:p>
    <w:p w:rsidR="008427E2" w:rsidRPr="0066567C" w:rsidRDefault="008427E2" w:rsidP="009362DB">
      <w:pPr>
        <w:pStyle w:val="Heading2"/>
        <w:rPr>
          <w:lang w:val="tr-TR"/>
        </w:rPr>
      </w:pPr>
      <w:bookmarkStart w:id="94" w:name="_Toc429041376"/>
      <w:r>
        <w:rPr>
          <w:lang w:val="tr-TR"/>
        </w:rPr>
        <w:t>6</w:t>
      </w:r>
      <w:r w:rsidRPr="0066567C">
        <w:rPr>
          <w:lang w:val="tr-TR"/>
        </w:rPr>
        <w:t>.1</w:t>
      </w:r>
      <w:r w:rsidRPr="0066567C">
        <w:rPr>
          <w:lang w:val="tr-TR"/>
        </w:rPr>
        <w:tab/>
        <w:t>Bir örneklik</w:t>
      </w:r>
      <w:bookmarkEnd w:id="94"/>
    </w:p>
    <w:p w:rsidR="008427E2" w:rsidRDefault="008427E2" w:rsidP="009362DB">
      <w:pPr>
        <w:jc w:val="both"/>
      </w:pPr>
      <w:r>
        <w:t xml:space="preserve">Her ambalajdaki </w:t>
      </w:r>
      <w:r>
        <w:rPr>
          <w:noProof/>
        </w:rPr>
        <w:t>çilekler</w:t>
      </w:r>
      <w:r w:rsidRPr="0088389D">
        <w:t xml:space="preserve"> sınıf</w:t>
      </w:r>
      <w:r>
        <w:t>, çeşit</w:t>
      </w:r>
      <w:r w:rsidRPr="0088389D">
        <w:t xml:space="preserve"> ve boy bakımından</w:t>
      </w:r>
      <w:r>
        <w:t xml:space="preserve"> bir örnek olmalıdır. Ambalajın gözle görülebilir kısmındaki her </w:t>
      </w:r>
      <w:r>
        <w:rPr>
          <w:noProof/>
        </w:rPr>
        <w:t>çilek</w:t>
      </w:r>
      <w:r>
        <w:t>, ambalajdaki ürünü tam olarak temsil etmelidir.</w:t>
      </w:r>
    </w:p>
    <w:p w:rsidR="008427E2" w:rsidRPr="003B4535" w:rsidRDefault="008427E2" w:rsidP="009362DB">
      <w:pPr>
        <w:jc w:val="both"/>
        <w:rPr>
          <w:sz w:val="16"/>
          <w:szCs w:val="16"/>
        </w:rPr>
      </w:pPr>
    </w:p>
    <w:p w:rsidR="008427E2" w:rsidRPr="000C7978" w:rsidRDefault="008427E2" w:rsidP="009362DB">
      <w:pPr>
        <w:jc w:val="both"/>
      </w:pPr>
      <w:r>
        <w:t>Ambalajın görünen kısmındaki durum, bütün ambalaj için geçerli olmalı; ambalajın üstünde ve alt kısmında aynı görünüm ve kaliteye sahip olmalıdır.</w:t>
      </w:r>
    </w:p>
    <w:p w:rsidR="008427E2" w:rsidRPr="003B4535" w:rsidRDefault="008427E2" w:rsidP="009362DB">
      <w:pPr>
        <w:pStyle w:val="BodyText"/>
        <w:spacing w:after="0"/>
        <w:rPr>
          <w:sz w:val="16"/>
          <w:szCs w:val="16"/>
        </w:rPr>
      </w:pPr>
    </w:p>
    <w:p w:rsidR="008427E2" w:rsidRDefault="008427E2" w:rsidP="009362DB">
      <w:pPr>
        <w:pStyle w:val="Heading2"/>
      </w:pPr>
      <w:bookmarkStart w:id="95" w:name="_Toc429041377"/>
      <w:r>
        <w:t>6</w:t>
      </w:r>
      <w:r w:rsidRPr="00A160B5">
        <w:t>.2</w:t>
      </w:r>
      <w:r w:rsidRPr="00A160B5">
        <w:tab/>
        <w:t>Ambal</w:t>
      </w:r>
      <w:r>
        <w:t>a</w:t>
      </w:r>
      <w:r w:rsidRPr="00A160B5">
        <w:t>jlama</w:t>
      </w:r>
      <w:bookmarkEnd w:id="95"/>
    </w:p>
    <w:p w:rsidR="008427E2" w:rsidRDefault="008427E2" w:rsidP="009362DB">
      <w:pPr>
        <w:jc w:val="both"/>
      </w:pPr>
      <w:r>
        <w:t>Ambalajların yapımında kullanılan her çeşit malzeme, ürüne ve insan sağlığına zararsız, yeni, temiz, kokusuz, kuru ve içindeki ürünün özelliğini bozmayacak özellikle rutubet almalarını önleyecek, bariyerli, sızdırmasız ve taşıma sırasında ürünün korunmasını sağlayacak nitelikte olmalıdır.</w:t>
      </w:r>
      <w:r>
        <w:rPr>
          <w:noProof/>
        </w:rPr>
        <w:t xml:space="preserve"> Çilek</w:t>
      </w:r>
      <w:r>
        <w:t xml:space="preserve"> dolu ambalajlar ürünü muhafaza edecek şekilde düzenlenmelidir.</w:t>
      </w:r>
    </w:p>
    <w:p w:rsidR="008427E2" w:rsidRPr="003B4535" w:rsidRDefault="008427E2" w:rsidP="009362DB">
      <w:pPr>
        <w:jc w:val="both"/>
        <w:rPr>
          <w:sz w:val="16"/>
          <w:szCs w:val="16"/>
        </w:rPr>
      </w:pPr>
    </w:p>
    <w:p w:rsidR="008427E2" w:rsidRDefault="008427E2" w:rsidP="009362DB">
      <w:pPr>
        <w:jc w:val="both"/>
      </w:pPr>
      <w:r>
        <w:t xml:space="preserve">Ambalajların üzerine yazılacak yazılarda kullanılacak mürekkep, boya ve etiketlerin yapıştırılmasında kullanılan zamk toksik veya diğer şekillerde insan sağlığına zarar vermemelidir. Basılı kağıt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8427E2" w:rsidRPr="003B4535" w:rsidRDefault="008427E2" w:rsidP="009362DB">
      <w:pPr>
        <w:jc w:val="both"/>
        <w:rPr>
          <w:sz w:val="16"/>
          <w:szCs w:val="16"/>
        </w:rPr>
      </w:pPr>
    </w:p>
    <w:p w:rsidR="008427E2" w:rsidRDefault="008427E2" w:rsidP="009362DB">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8427E2" w:rsidRDefault="008427E2" w:rsidP="009362DB">
      <w:pPr>
        <w:jc w:val="both"/>
      </w:pPr>
    </w:p>
    <w:p w:rsidR="008427E2" w:rsidRDefault="008427E2" w:rsidP="009362DB">
      <w:pPr>
        <w:jc w:val="both"/>
      </w:pPr>
      <w:r>
        <w:t>Kağıt, polietilenden vb. uygun malzemeden yapılmış küçük tüketici ambalajlarına konul</w:t>
      </w:r>
      <w:r>
        <w:rPr>
          <w:noProof/>
        </w:rPr>
        <w:t>an çilekler</w:t>
      </w:r>
      <w:r>
        <w:t xml:space="preserve"> ayrıca bunları ezilmekten koruyacak karton kutulara yerleştirilebilir. Ambalajlar aksine bir istek olmadıkça 80 cm x 120 cm veya 100 cm x 120 cm boyutlardaki paletlere uygun ölçülerde olmalıdır. </w:t>
      </w:r>
    </w:p>
    <w:p w:rsidR="008427E2" w:rsidRDefault="008427E2" w:rsidP="009362DB">
      <w:pPr>
        <w:jc w:val="both"/>
      </w:pPr>
    </w:p>
    <w:p w:rsidR="008427E2" w:rsidRDefault="008427E2" w:rsidP="009362DB">
      <w:pPr>
        <w:jc w:val="both"/>
      </w:pPr>
      <w:r>
        <w:t xml:space="preserve">Ambalajların içinde, yukarıda anılanların dışında her türlü yabancı maddeden arî olmalı, rutubet ve koku çeken malzemeden yapılmamalıdır. </w:t>
      </w:r>
    </w:p>
    <w:p w:rsidR="008427E2" w:rsidRPr="00B66EEF" w:rsidRDefault="008427E2" w:rsidP="00B66EEF">
      <w:pPr>
        <w:rPr>
          <w:lang w:val="en-US"/>
        </w:rPr>
      </w:pPr>
    </w:p>
    <w:p w:rsidR="008427E2" w:rsidRPr="0088389D" w:rsidRDefault="008427E2" w:rsidP="009362DB">
      <w:pPr>
        <w:pStyle w:val="Heading2"/>
      </w:pPr>
      <w:bookmarkStart w:id="96" w:name="_Toc429041378"/>
      <w:r>
        <w:t>6.3</w:t>
      </w:r>
      <w:r>
        <w:tab/>
        <w:t>İşaretleme</w:t>
      </w:r>
      <w:bookmarkEnd w:id="96"/>
    </w:p>
    <w:p w:rsidR="008427E2" w:rsidRDefault="008427E2" w:rsidP="009362DB">
      <w:pPr>
        <w:jc w:val="both"/>
      </w:pPr>
      <w:r>
        <w:t xml:space="preserve">Çilek </w:t>
      </w:r>
      <w:r w:rsidRPr="007367DE">
        <w:t>ambal</w:t>
      </w:r>
      <w:r>
        <w:t>a</w:t>
      </w:r>
      <w:r w:rsidRPr="007367DE">
        <w:t>jları üzerine en az aşağıdaki bilgiler okunaklı olarak silinmeyecek ve bozulmayacak şekilde</w:t>
      </w:r>
      <w:r>
        <w:t xml:space="preserve"> </w:t>
      </w:r>
      <w:r w:rsidRPr="007367DE">
        <w:t>yazılır veya basılır. Ambal</w:t>
      </w:r>
      <w:r>
        <w:t>a</w:t>
      </w:r>
      <w:r w:rsidRPr="007367DE">
        <w:t xml:space="preserve">jın ağzı açıldığında tekrar kapatılmamalı veya tekrar kapatıldığında </w:t>
      </w:r>
      <w:r>
        <w:t xml:space="preserve">açılıp </w:t>
      </w:r>
      <w:r w:rsidRPr="00195413">
        <w:t>kapatıldığı belli ol</w:t>
      </w:r>
      <w:r w:rsidRPr="005549B5">
        <w:t>malıdır.</w:t>
      </w:r>
    </w:p>
    <w:p w:rsidR="008427E2" w:rsidRDefault="008427E2" w:rsidP="009362DB">
      <w:pPr>
        <w:numPr>
          <w:ilvl w:val="0"/>
          <w:numId w:val="20"/>
        </w:numPr>
        <w:ind w:left="284" w:hanging="284"/>
        <w:jc w:val="both"/>
      </w:pPr>
      <w:r>
        <w:t>İmalatçı, ihracatçı, ithalatçı firmalardan en az birinin ticari ünvanı veya kısa adı, varsa tescilli markası (sadece ithalatçı firmanın ticari ünvanı veya kısa adının yazılması durumunda, ambalajlar üzerine, “Türk Malı” anlamına gelen bir ibarenin yazılması)</w:t>
      </w:r>
    </w:p>
    <w:p w:rsidR="008427E2" w:rsidRDefault="008427E2" w:rsidP="009362DB">
      <w:pPr>
        <w:numPr>
          <w:ilvl w:val="0"/>
          <w:numId w:val="20"/>
        </w:numPr>
        <w:ind w:left="284" w:hanging="284"/>
      </w:pPr>
      <w:r>
        <w:t>Bu standardın işaret ve numarası (“TS …. ” şeklinde),</w:t>
      </w:r>
    </w:p>
    <w:p w:rsidR="008427E2" w:rsidRDefault="008427E2" w:rsidP="009362DB">
      <w:pPr>
        <w:numPr>
          <w:ilvl w:val="0"/>
          <w:numId w:val="20"/>
        </w:numPr>
        <w:ind w:left="284" w:hanging="284"/>
      </w:pPr>
      <w:r>
        <w:t>Ürünün adı (“Kurutulmuş çilek” şeklinde),</w:t>
      </w:r>
    </w:p>
    <w:p w:rsidR="008427E2" w:rsidRDefault="008427E2" w:rsidP="009362DB">
      <w:pPr>
        <w:numPr>
          <w:ilvl w:val="0"/>
          <w:numId w:val="20"/>
        </w:numPr>
        <w:ind w:left="284" w:hanging="284"/>
      </w:pPr>
      <w:r>
        <w:t>Parti, seri veya kod numaralarından en az biri,</w:t>
      </w:r>
    </w:p>
    <w:p w:rsidR="008427E2" w:rsidRDefault="008427E2" w:rsidP="009362DB">
      <w:pPr>
        <w:numPr>
          <w:ilvl w:val="0"/>
          <w:numId w:val="20"/>
        </w:numPr>
        <w:ind w:left="284" w:hanging="284"/>
      </w:pPr>
      <w:r>
        <w:t>Sınıfı</w:t>
      </w:r>
      <w:r w:rsidRPr="00B66EEF">
        <w:t>,</w:t>
      </w:r>
    </w:p>
    <w:p w:rsidR="008427E2" w:rsidRDefault="008427E2" w:rsidP="009362DB">
      <w:pPr>
        <w:numPr>
          <w:ilvl w:val="0"/>
          <w:numId w:val="20"/>
        </w:numPr>
        <w:ind w:left="284" w:hanging="284"/>
      </w:pPr>
      <w:r>
        <w:t>Çeşidi,</w:t>
      </w:r>
    </w:p>
    <w:p w:rsidR="008427E2" w:rsidRDefault="008427E2" w:rsidP="009362DB">
      <w:pPr>
        <w:numPr>
          <w:ilvl w:val="0"/>
          <w:numId w:val="20"/>
        </w:numPr>
        <w:ind w:left="284" w:hanging="284"/>
      </w:pPr>
      <w:r>
        <w:t>Kütlesi (en az g, kg),</w:t>
      </w:r>
    </w:p>
    <w:p w:rsidR="008427E2" w:rsidRDefault="008427E2" w:rsidP="009362DB">
      <w:pPr>
        <w:numPr>
          <w:ilvl w:val="0"/>
          <w:numId w:val="20"/>
        </w:numPr>
        <w:ind w:left="284" w:hanging="284"/>
      </w:pPr>
      <w:r>
        <w:t>Ürünün üretildiği bölge ya da yöre ismi (isteğe bağlı),</w:t>
      </w:r>
    </w:p>
    <w:p w:rsidR="008427E2" w:rsidRDefault="008427E2" w:rsidP="009362DB">
      <w:pPr>
        <w:numPr>
          <w:ilvl w:val="0"/>
          <w:numId w:val="20"/>
        </w:numPr>
        <w:ind w:left="284" w:hanging="284"/>
      </w:pPr>
      <w:r>
        <w:t>Firmaca tavsiye edilen son tüketim tarihi,</w:t>
      </w:r>
    </w:p>
    <w:p w:rsidR="008427E2" w:rsidRDefault="008427E2" w:rsidP="009362DB">
      <w:pPr>
        <w:numPr>
          <w:ilvl w:val="0"/>
          <w:numId w:val="20"/>
        </w:numPr>
        <w:ind w:left="284" w:hanging="284"/>
      </w:pPr>
      <w:r>
        <w:t>Büyük ambalâjlardaki küçük tüketici ambalajlarının sayısı ve kütlesi (isteğe bağlı).</w:t>
      </w:r>
    </w:p>
    <w:p w:rsidR="008427E2" w:rsidRDefault="008427E2" w:rsidP="009362DB"/>
    <w:p w:rsidR="008427E2" w:rsidRDefault="008427E2" w:rsidP="009362DB">
      <w:r>
        <w:t xml:space="preserve">Gerektiğinde bu bilgiler Türkçe’nin yanı sıra yabancı dilde de yazılabilir. </w:t>
      </w:r>
    </w:p>
    <w:p w:rsidR="008427E2" w:rsidRDefault="008427E2" w:rsidP="009362DB"/>
    <w:p w:rsidR="008427E2" w:rsidRDefault="008427E2" w:rsidP="009362DB">
      <w:pPr>
        <w:jc w:val="both"/>
      </w:pPr>
      <w:r>
        <w:t>Bu bilgilerin dışında reklam olarak ambalâjın içindekilere aykırı, yanıltıcı olmamak kaydıyla başka yazı, resim ve etiketler sağlığa zararsız maddelerle yazılmalı veya yapılmalı, yapıştırılmalıdır. Küçük tüketici ambalajlarında bu bilgiler bir etikete yazılıp ambalaja yapıştırılabildiği gibi, ambalaj malzeme şeffaf ise, yazıları dışarıdan okunacak şekilde ambalajın içine yerleştirilebilir.</w:t>
      </w:r>
    </w:p>
    <w:p w:rsidR="008427E2" w:rsidRDefault="008427E2" w:rsidP="009362DB">
      <w:pPr>
        <w:jc w:val="both"/>
      </w:pPr>
    </w:p>
    <w:p w:rsidR="008427E2" w:rsidRPr="00584349" w:rsidRDefault="008427E2" w:rsidP="007A168D">
      <w:pPr>
        <w:pStyle w:val="Heading2"/>
      </w:pPr>
      <w:bookmarkStart w:id="97" w:name="_Toc429041379"/>
      <w:r>
        <w:t>6</w:t>
      </w:r>
      <w:r w:rsidRPr="00584349">
        <w:t>.4</w:t>
      </w:r>
      <w:r w:rsidRPr="00584349">
        <w:tab/>
        <w:t>Muhafaza ve taşıma</w:t>
      </w:r>
      <w:bookmarkEnd w:id="97"/>
    </w:p>
    <w:p w:rsidR="008427E2" w:rsidRDefault="008427E2" w:rsidP="009362DB">
      <w:pPr>
        <w:jc w:val="both"/>
      </w:pPr>
      <w:r>
        <w:t>Çilek ve içinde çilek bulunan ambalajlar, işleme yerlerinde, depolarda ve taşıtlarda kötü koku yayan ve bunları kirleten maddelerle bir arada bulundurulmamalı, rutubetsiz, havadar, serin ve doğrudan güneş ışığı almayan yerlerde özellikle gölgede tutulmalı çiğ, yağmur ve güneş altında veya dondurucu soğuklarda bırakılmamalı ve bu şartlarda yüklenip boşaltılmamalıdır.</w:t>
      </w:r>
    </w:p>
    <w:p w:rsidR="008427E2" w:rsidRDefault="008427E2" w:rsidP="009362DB">
      <w:pPr>
        <w:jc w:val="both"/>
      </w:pPr>
    </w:p>
    <w:p w:rsidR="008427E2" w:rsidRDefault="008427E2" w:rsidP="008D6D86">
      <w:pPr>
        <w:jc w:val="both"/>
      </w:pPr>
      <w:r>
        <w:rPr>
          <w:noProof/>
        </w:rPr>
        <w:t>Çileklerin</w:t>
      </w:r>
      <w:r>
        <w:t xml:space="preserve"> ambalajlan</w:t>
      </w:r>
      <w:r>
        <w:softHyphen/>
        <w:t>ması, ambalajların vasıtalara yükletilip boşaltılması ve taşınması sırasında fazla basınç uygulayacak veya ezecek hareketlerden kaçınılmalı, ambalajların konulduğu depoların tabanı, aşırı rutubetten korunmak ve hava dolaşımını sağlamak amacıyla uygun malzemeden yapılmış ızgara ile döşenmiş olmalı ve yeterli hava sirkülasyonu olacak şekilde istiflenmelidir.</w:t>
      </w:r>
    </w:p>
    <w:p w:rsidR="008427E2" w:rsidRDefault="008427E2" w:rsidP="008D6D86">
      <w:pPr>
        <w:jc w:val="both"/>
      </w:pPr>
    </w:p>
    <w:p w:rsidR="008427E2" w:rsidRPr="00984D97" w:rsidRDefault="008427E2" w:rsidP="008D6D86">
      <w:pPr>
        <w:jc w:val="both"/>
      </w:pPr>
      <w:r>
        <w:t>Ambalajların muhafaza edildiği depolar, gerektiğinde uygun ve kalıntı bırakmayacak şekilde hayvansal zararlılara ve böceklere karşı dezenfekte edilmeye elverişli olmalı, yapılması gereken ilaçlamalar sonucu içeride saklanmakta olan ürün üzerinde herhangi bir leke, toksik kalıntı veya ya</w:t>
      </w:r>
      <w:r>
        <w:softHyphen/>
        <w:t>bancı koku kalmamasına dikkat edilmeli, ayrıca depolara dışarıdan bö</w:t>
      </w:r>
      <w:r>
        <w:softHyphen/>
        <w:t>cek veya diğer hayvansal zararlıların girmesini ön</w:t>
      </w:r>
      <w:r>
        <w:softHyphen/>
        <w:t xml:space="preserve">leyecek gerekli tedbirler alınmalıdır.  </w:t>
      </w:r>
    </w:p>
    <w:p w:rsidR="008427E2" w:rsidRDefault="008427E2" w:rsidP="009362DB">
      <w:pPr>
        <w:jc w:val="both"/>
      </w:pPr>
    </w:p>
    <w:p w:rsidR="008427E2" w:rsidRPr="00A160B5" w:rsidRDefault="008427E2" w:rsidP="009362DB">
      <w:pPr>
        <w:pStyle w:val="Heading1"/>
        <w:rPr>
          <w:sz w:val="20"/>
          <w:szCs w:val="20"/>
          <w:lang w:val="tr-TR"/>
        </w:rPr>
      </w:pPr>
    </w:p>
    <w:p w:rsidR="008427E2" w:rsidRDefault="008427E2" w:rsidP="009362DB">
      <w:pPr>
        <w:pStyle w:val="Heading1"/>
      </w:pPr>
      <w:bookmarkStart w:id="98" w:name="_Toc429041380"/>
      <w:r>
        <w:t>7</w:t>
      </w:r>
      <w:r w:rsidRPr="00A160B5">
        <w:tab/>
        <w:t>Çeşitli hükümler</w:t>
      </w:r>
      <w:bookmarkEnd w:id="98"/>
    </w:p>
    <w:p w:rsidR="008427E2" w:rsidRPr="00585687" w:rsidRDefault="008427E2" w:rsidP="00585687">
      <w:pPr>
        <w:rPr>
          <w:lang w:val="en-AU"/>
        </w:rPr>
      </w:pPr>
    </w:p>
    <w:p w:rsidR="008427E2" w:rsidRDefault="008427E2" w:rsidP="009362DB">
      <w:pPr>
        <w:jc w:val="both"/>
      </w:pPr>
      <w:r w:rsidRPr="00585687">
        <w:rPr>
          <w:b/>
          <w:bCs/>
          <w:sz w:val="24"/>
          <w:szCs w:val="24"/>
        </w:rPr>
        <w:t>7.1</w:t>
      </w:r>
      <w:r>
        <w:tab/>
        <w:t xml:space="preserve">Üretici veya satıcı bu standarda uygun olarak üretildiğini beyan ettiği çilekler için istenildiğinde standarda uygunluk belgesi vermek veya göstermek zorundadır. </w:t>
      </w:r>
    </w:p>
    <w:p w:rsidR="008427E2" w:rsidRDefault="008427E2" w:rsidP="009362DB">
      <w:pPr>
        <w:jc w:val="both"/>
      </w:pPr>
    </w:p>
    <w:p w:rsidR="008427E2" w:rsidRDefault="008427E2" w:rsidP="009362DB">
      <w:pPr>
        <w:jc w:val="both"/>
      </w:pPr>
      <w:r>
        <w:t>Bu beyannamede satış konusu olan çileklerin;</w:t>
      </w:r>
    </w:p>
    <w:p w:rsidR="008427E2" w:rsidRDefault="008427E2" w:rsidP="009362DB">
      <w:pPr>
        <w:numPr>
          <w:ilvl w:val="0"/>
          <w:numId w:val="10"/>
        </w:numPr>
      </w:pPr>
      <w:r>
        <w:t>Madde 4'deki özelliklere uygun olduğunu,</w:t>
      </w:r>
    </w:p>
    <w:p w:rsidR="008427E2" w:rsidRDefault="008427E2" w:rsidP="009362DB">
      <w:pPr>
        <w:numPr>
          <w:ilvl w:val="0"/>
          <w:numId w:val="10"/>
        </w:numPr>
        <w:jc w:val="both"/>
      </w:pPr>
      <w:r>
        <w:t xml:space="preserve">Madde 5'deki muayene ve deneylerin yapılmış ve uygun sonuç alınmış </w:t>
      </w:r>
    </w:p>
    <w:p w:rsidR="008427E2" w:rsidRDefault="008427E2" w:rsidP="009362DB">
      <w:pPr>
        <w:jc w:val="both"/>
      </w:pPr>
      <w:r>
        <w:t>bulunduğunun belirtilmesi gerekir.</w:t>
      </w:r>
    </w:p>
    <w:p w:rsidR="008427E2" w:rsidRDefault="008427E2" w:rsidP="009362DB">
      <w:pPr>
        <w:jc w:val="both"/>
      </w:pPr>
    </w:p>
    <w:p w:rsidR="008427E2" w:rsidRDefault="008427E2" w:rsidP="009362DB">
      <w:pPr>
        <w:jc w:val="both"/>
      </w:pPr>
    </w:p>
    <w:p w:rsidR="008427E2" w:rsidRDefault="008427E2" w:rsidP="009362DB">
      <w:pPr>
        <w:jc w:val="both"/>
      </w:pPr>
    </w:p>
    <w:p w:rsidR="008427E2" w:rsidRDefault="008427E2" w:rsidP="009362DB">
      <w:r w:rsidRPr="0088389D">
        <w:rPr>
          <w:b/>
          <w:bCs/>
        </w:rPr>
        <w:t>Not –</w:t>
      </w:r>
      <w:r>
        <w:t xml:space="preserve"> Bu Standardda yer almayan hususlarda “Türk Gıda Kodeksi” hükümlerine göre işlem yapılır.</w:t>
      </w:r>
    </w:p>
    <w:p w:rsidR="008427E2" w:rsidRDefault="008427E2" w:rsidP="009362DB"/>
    <w:p w:rsidR="008427E2" w:rsidRDefault="008427E2" w:rsidP="009362DB"/>
    <w:p w:rsidR="008427E2" w:rsidRDefault="008427E2" w:rsidP="009362DB"/>
    <w:p w:rsidR="008427E2" w:rsidRDefault="008427E2" w:rsidP="009362DB"/>
    <w:p w:rsidR="008427E2" w:rsidRDefault="008427E2" w:rsidP="009362DB">
      <w:pPr>
        <w:rPr>
          <w:b/>
          <w:bCs/>
          <w:color w:val="000000"/>
          <w:sz w:val="22"/>
          <w:szCs w:val="22"/>
        </w:rPr>
      </w:pPr>
    </w:p>
    <w:p w:rsidR="008427E2" w:rsidRDefault="008427E2" w:rsidP="009362DB">
      <w:pPr>
        <w:pStyle w:val="Heading1"/>
        <w:jc w:val="center"/>
      </w:pPr>
      <w:bookmarkStart w:id="99" w:name="_Toc429041381"/>
      <w:r>
        <w:t>Yararlanılan kaynaklar</w:t>
      </w:r>
      <w:bookmarkEnd w:id="99"/>
    </w:p>
    <w:p w:rsidR="008427E2" w:rsidRPr="00BE48CC" w:rsidRDefault="008427E2" w:rsidP="009362DB">
      <w:pPr>
        <w:pStyle w:val="BodyText"/>
        <w:spacing w:after="0"/>
      </w:pPr>
    </w:p>
    <w:p w:rsidR="008427E2" w:rsidRDefault="008427E2" w:rsidP="009362DB">
      <w:pPr>
        <w:ind w:left="284" w:right="-1" w:hanging="284"/>
      </w:pPr>
      <w:r>
        <w:t>-</w:t>
      </w:r>
      <w:r>
        <w:tab/>
        <w:t>KÜTEVİN, Z., TÜRKEŞ, T., Sebzecilik, İstanbul, 1994.</w:t>
      </w:r>
    </w:p>
    <w:p w:rsidR="008427E2" w:rsidRDefault="008427E2" w:rsidP="009362DB">
      <w:pPr>
        <w:ind w:left="284" w:right="-1" w:hanging="284"/>
      </w:pPr>
    </w:p>
    <w:p w:rsidR="008427E2" w:rsidRDefault="008427E2" w:rsidP="00C66859">
      <w:pPr>
        <w:numPr>
          <w:ilvl w:val="0"/>
          <w:numId w:val="13"/>
        </w:numPr>
        <w:tabs>
          <w:tab w:val="num" w:pos="284"/>
        </w:tabs>
        <w:ind w:left="300" w:right="-1" w:hanging="300"/>
      </w:pPr>
      <w:r>
        <w:t>Brewster, J. L., 1994. Onions and Other Vegatable Alliums, CAB International, Wallingford Oxon Oxlo 8 DE, UK.</w:t>
      </w:r>
    </w:p>
    <w:p w:rsidR="008427E2" w:rsidRDefault="008427E2" w:rsidP="00104C03">
      <w:pPr>
        <w:ind w:right="-1"/>
      </w:pPr>
    </w:p>
    <w:p w:rsidR="008427E2" w:rsidRPr="00C66859" w:rsidRDefault="008427E2">
      <w:pPr>
        <w:numPr>
          <w:ilvl w:val="0"/>
          <w:numId w:val="13"/>
        </w:numPr>
        <w:tabs>
          <w:tab w:val="num" w:pos="284"/>
        </w:tabs>
        <w:ind w:left="300" w:right="-1" w:hanging="300"/>
      </w:pPr>
      <w:r w:rsidRPr="00C66859">
        <w:t>Kuru ve Kurutulmuş Sebze ve Meyve Endüstrisi Semineri, Hami Kuyrukçu, 1999, Ankara</w:t>
      </w:r>
    </w:p>
    <w:p w:rsidR="008427E2" w:rsidRDefault="008427E2" w:rsidP="009362DB">
      <w:pPr>
        <w:tabs>
          <w:tab w:val="left" w:pos="284"/>
        </w:tabs>
      </w:pPr>
    </w:p>
    <w:p w:rsidR="008427E2" w:rsidRDefault="008427E2" w:rsidP="009362DB">
      <w:pPr>
        <w:tabs>
          <w:tab w:val="left" w:pos="284"/>
        </w:tabs>
      </w:pPr>
      <w:r>
        <w:t>-</w:t>
      </w:r>
      <w:r>
        <w:tab/>
      </w:r>
      <w:r w:rsidRPr="00BE48CC">
        <w:t>Tarım ve Köyişle</w:t>
      </w:r>
      <w:r>
        <w:t xml:space="preserve">ri Bakanlığı Yayınları, </w:t>
      </w:r>
      <w:r w:rsidRPr="00BE48CC">
        <w:t>Sebze Yetiştiriciliği,</w:t>
      </w:r>
      <w:r>
        <w:t xml:space="preserve"> </w:t>
      </w:r>
      <w:r w:rsidRPr="00BE48CC">
        <w:t>Ankara</w:t>
      </w:r>
      <w:r>
        <w:t>, 2000.</w:t>
      </w:r>
    </w:p>
    <w:p w:rsidR="008427E2" w:rsidRDefault="008427E2" w:rsidP="009362DB">
      <w:pPr>
        <w:tabs>
          <w:tab w:val="left" w:pos="284"/>
        </w:tabs>
      </w:pPr>
    </w:p>
    <w:p w:rsidR="008427E2" w:rsidRDefault="008427E2" w:rsidP="00C66859">
      <w:pPr>
        <w:numPr>
          <w:ilvl w:val="0"/>
          <w:numId w:val="13"/>
        </w:numPr>
        <w:tabs>
          <w:tab w:val="num" w:pos="284"/>
        </w:tabs>
        <w:ind w:left="300" w:right="-1" w:hanging="300"/>
      </w:pPr>
      <w:r>
        <w:t>Vural, H.; Eşiyok, D.; Duman, İ., 2000. Kültür Sebzeleri (Sebze Yetiştirme), Ege Üniversitesi Basımevi, Bornova, İzmir.</w:t>
      </w:r>
    </w:p>
    <w:p w:rsidR="008427E2" w:rsidRPr="00104C03" w:rsidRDefault="008427E2" w:rsidP="00104C03">
      <w:pPr>
        <w:ind w:left="426" w:right="-1"/>
      </w:pPr>
    </w:p>
    <w:p w:rsidR="008427E2" w:rsidRDefault="008427E2" w:rsidP="009362DB">
      <w:pPr>
        <w:numPr>
          <w:ilvl w:val="0"/>
          <w:numId w:val="13"/>
        </w:numPr>
        <w:tabs>
          <w:tab w:val="num" w:pos="284"/>
        </w:tabs>
        <w:ind w:left="426" w:right="-1" w:hanging="426"/>
      </w:pPr>
      <w:r w:rsidRPr="00BE48CC">
        <w:t>UN/ECE Standard FFV – 21, 2002</w:t>
      </w:r>
      <w:r>
        <w:t>.</w:t>
      </w:r>
    </w:p>
    <w:p w:rsidR="008427E2" w:rsidRDefault="008427E2" w:rsidP="009362DB">
      <w:pPr>
        <w:numPr>
          <w:ilvl w:val="0"/>
          <w:numId w:val="13"/>
        </w:numPr>
        <w:tabs>
          <w:tab w:val="num" w:pos="284"/>
        </w:tabs>
        <w:ind w:left="300" w:right="-1" w:hanging="300"/>
      </w:pPr>
      <w:r>
        <w:t>Meyve ve Sebze İşleme Teknolojisi, Prof Dr. Bekir Cemeroğlu, T.C. Milli Eğitim Bakanlığı, 2005,  Ankara</w:t>
      </w:r>
    </w:p>
    <w:p w:rsidR="008427E2" w:rsidRDefault="008427E2" w:rsidP="00B66EEF">
      <w:pPr>
        <w:pStyle w:val="ListParagraph"/>
      </w:pPr>
    </w:p>
    <w:p w:rsidR="008427E2" w:rsidRDefault="008427E2" w:rsidP="00B66EEF">
      <w:pPr>
        <w:ind w:right="-1"/>
      </w:pPr>
    </w:p>
    <w:p w:rsidR="008427E2" w:rsidRPr="00BE48CC" w:rsidRDefault="008427E2" w:rsidP="009362DB">
      <w:pPr>
        <w:ind w:left="851" w:right="-1" w:hanging="851"/>
      </w:pPr>
    </w:p>
    <w:p w:rsidR="008427E2" w:rsidRPr="00B66EEF" w:rsidRDefault="008427E2" w:rsidP="00B66EEF">
      <w:pPr>
        <w:pStyle w:val="Stil22"/>
        <w:rPr>
          <w:lang/>
        </w:rPr>
      </w:pPr>
    </w:p>
    <w:sectPr w:rsidR="008427E2" w:rsidRPr="00B66EEF" w:rsidSect="008427E2">
      <w:footerReference w:type="even" r:id="rId19"/>
      <w:footerReference w:type="default" r:id="rId20"/>
      <w:pgSz w:w="11906" w:h="16838" w:code="9"/>
      <w:pgMar w:top="1418" w:right="1134" w:bottom="1134" w:left="1134" w:header="851" w:footer="851" w:gutter="0"/>
      <w:pgNumType w:start="1"/>
      <w:cols w:space="708"/>
      <w:rtlGutter/>
      <w:docGrid w:linePitch="0"/>
      <w:sectPrChange w:id="100" w:author="fundaa" w:date="2015-09-08T15:21:00Z">
        <w:sectPr w:rsidR="008427E2" w:rsidRPr="00B66EEF" w:rsidSect="008427E2">
          <w:pgSz w:w="12240" w:h="15840" w:code="0"/>
          <w:pgMar w:top="1417" w:right="1417" w:bottom="1417" w:left="1417" w:header="708" w:footer="708"/>
          <w:pgNumType w:start="1"/>
          <w:rtlGutter w:val="0"/>
          <w:docGrid w:linePitch="36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7E2" w:rsidRDefault="008427E2">
      <w:r>
        <w:separator/>
      </w:r>
    </w:p>
  </w:endnote>
  <w:endnote w:type="continuationSeparator" w:id="0">
    <w:p w:rsidR="008427E2" w:rsidRDefault="008427E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pPr>
      <w:pStyle w:val="Footer"/>
    </w:pPr>
    <w:fldSimple w:instr="PAGE   \* MERGEFORMAT">
      <w:r>
        <w:rPr>
          <w:noProof/>
        </w:rPr>
        <w:t>8</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rsidP="00585687">
    <w:pPr>
      <w:pStyle w:val="Footer"/>
      <w:jc w:val="right"/>
    </w:pPr>
    <w:fldSimple w:instr="PAGE   \* MERGEFORMAT">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7E2" w:rsidRDefault="008427E2">
      <w:r>
        <w:separator/>
      </w:r>
    </w:p>
  </w:footnote>
  <w:footnote w:type="continuationSeparator" w:id="0">
    <w:p w:rsidR="008427E2" w:rsidRDefault="008427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rsidP="003B4535">
    <w:pPr>
      <w:pStyle w:val="Header"/>
      <w:pBdr>
        <w:bottom w:val="single" w:sz="4" w:space="1" w:color="auto"/>
      </w:pBdr>
      <w:tabs>
        <w:tab w:val="clear" w:pos="4536"/>
        <w:tab w:val="clear" w:pos="9072"/>
        <w:tab w:val="center" w:pos="4820"/>
        <w:tab w:val="right" w:pos="9638"/>
      </w:tabs>
    </w:pPr>
    <w:r>
      <w:t>ICS 67.080.20</w:t>
    </w:r>
    <w:r>
      <w:tab/>
      <w:t>TÜRK STANDARDI TASARISI</w:t>
    </w:r>
    <w:r>
      <w:tab/>
      <w:t>tst 3923/Revizyon</w:t>
    </w:r>
  </w:p>
  <w:p w:rsidR="008427E2" w:rsidRDefault="008427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rsidP="003B4535">
    <w:pPr>
      <w:pStyle w:val="Header"/>
      <w:pBdr>
        <w:bottom w:val="single" w:sz="4" w:space="1" w:color="auto"/>
      </w:pBdr>
      <w:tabs>
        <w:tab w:val="clear" w:pos="4536"/>
        <w:tab w:val="clear" w:pos="9072"/>
        <w:tab w:val="center" w:pos="4820"/>
        <w:tab w:val="right" w:pos="9638"/>
      </w:tabs>
    </w:pPr>
    <w:r>
      <w:t>ICS 67.080.10</w:t>
    </w:r>
    <w:r>
      <w:tab/>
      <w:t>TÜRK STANDARDI TASARISI</w:t>
    </w:r>
    <w:r>
      <w:tab/>
      <w:t xml:space="preserve">tst </w:t>
    </w:r>
  </w:p>
  <w:p w:rsidR="008427E2" w:rsidRDefault="008427E2" w:rsidP="0058434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rsidP="007A168D">
    <w:pPr>
      <w:pStyle w:val="Header"/>
      <w:pBdr>
        <w:bottom w:val="single" w:sz="4" w:space="1" w:color="auto"/>
      </w:pBdr>
      <w:tabs>
        <w:tab w:val="clear" w:pos="4536"/>
        <w:tab w:val="clear" w:pos="9072"/>
        <w:tab w:val="center" w:pos="4820"/>
        <w:tab w:val="right" w:pos="9638"/>
      </w:tabs>
    </w:pPr>
    <w:r>
      <w:t>ICS 67.080.10</w:t>
    </w:r>
    <w:r>
      <w:tab/>
      <w:t>TÜRK STANDARDI TASARISI</w:t>
    </w:r>
    <w:r>
      <w:tab/>
      <w:t>tst</w:t>
    </w:r>
  </w:p>
  <w:p w:rsidR="008427E2" w:rsidRPr="00F03509" w:rsidRDefault="008427E2" w:rsidP="00F0350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7E2" w:rsidRDefault="008427E2" w:rsidP="007A168D">
    <w:pPr>
      <w:pStyle w:val="Header"/>
      <w:pBdr>
        <w:bottom w:val="single" w:sz="4" w:space="1" w:color="auto"/>
      </w:pBdr>
      <w:tabs>
        <w:tab w:val="clear" w:pos="4536"/>
        <w:tab w:val="clear" w:pos="9072"/>
        <w:tab w:val="center" w:pos="4820"/>
        <w:tab w:val="right" w:pos="9638"/>
      </w:tabs>
    </w:pPr>
    <w:r>
      <w:t>ICS 67.080.10</w:t>
    </w:r>
    <w:r>
      <w:tab/>
      <w:t>TÜRK STANDARDI TASARISI</w:t>
    </w:r>
    <w:r>
      <w:tab/>
      <w:t>tst</w:t>
    </w:r>
  </w:p>
  <w:p w:rsidR="008427E2" w:rsidRDefault="008427E2" w:rsidP="005843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C530BDC"/>
    <w:multiLevelType w:val="hybridMultilevel"/>
    <w:tmpl w:val="910CE5E2"/>
    <w:lvl w:ilvl="0" w:tplc="551A5418">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121B3AF0"/>
    <w:multiLevelType w:val="hybridMultilevel"/>
    <w:tmpl w:val="DC6C9526"/>
    <w:lvl w:ilvl="0" w:tplc="3C7E256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8F0699D"/>
    <w:multiLevelType w:val="hybridMultilevel"/>
    <w:tmpl w:val="4D4E27C4"/>
    <w:lvl w:ilvl="0" w:tplc="129E9D46">
      <w:start w:val="3"/>
      <w:numFmt w:val="bullet"/>
      <w:lvlText w:val="-"/>
      <w:lvlJc w:val="left"/>
      <w:pPr>
        <w:tabs>
          <w:tab w:val="num" w:pos="644"/>
        </w:tabs>
        <w:ind w:left="644"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CE415E6"/>
    <w:multiLevelType w:val="hybridMultilevel"/>
    <w:tmpl w:val="917CD8BA"/>
    <w:lvl w:ilvl="0" w:tplc="ED6CF33A">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6">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1E666B17"/>
    <w:multiLevelType w:val="multilevel"/>
    <w:tmpl w:val="B05AE92A"/>
    <w:lvl w:ilvl="0">
      <w:start w:val="1"/>
      <w:numFmt w:val="decimal"/>
      <w:suff w:val="space"/>
      <w:lvlText w:val="%1"/>
      <w:lvlJc w:val="left"/>
      <w:rPr>
        <w:rFonts w:hint="default"/>
      </w:rPr>
    </w:lvl>
    <w:lvl w:ilvl="1">
      <w:start w:val="1"/>
      <w:numFmt w:val="decimal"/>
      <w:suff w:val="space"/>
      <w:lvlText w:val="%1.%2"/>
      <w:lvlJc w:val="left"/>
      <w:pPr>
        <w:ind w:hanging="1"/>
      </w:pPr>
      <w:rPr>
        <w:rFonts w:ascii="Arial" w:hAnsi="Arial" w:cs="Arial" w:hint="default"/>
        <w:b/>
        <w:bCs/>
        <w:i w:val="0"/>
        <w:iCs w:val="0"/>
        <w:sz w:val="24"/>
        <w:szCs w:val="24"/>
      </w:rPr>
    </w:lvl>
    <w:lvl w:ilvl="2">
      <w:start w:val="1"/>
      <w:numFmt w:val="decimal"/>
      <w:suff w:val="space"/>
      <w:lvlText w:val="%1.%2.%3"/>
      <w:lvlJc w:val="left"/>
      <w:pPr>
        <w:ind w:hanging="1"/>
      </w:pPr>
      <w:rPr>
        <w:rFonts w:ascii="Arial" w:hAnsi="Arial" w:cs="Arial" w:hint="default"/>
        <w:b/>
        <w:bCs/>
        <w:i w:val="0"/>
        <w:iCs w:val="0"/>
        <w:sz w:val="22"/>
        <w:szCs w:val="22"/>
      </w:rPr>
    </w:lvl>
    <w:lvl w:ilvl="3">
      <w:start w:val="1"/>
      <w:numFmt w:val="decimal"/>
      <w:suff w:val="space"/>
      <w:lvlText w:val="%1.%2.%3.%4"/>
      <w:lvlJc w:val="left"/>
      <w:rPr>
        <w:rFonts w:ascii="Arial" w:hAnsi="Arial" w:cs="Arial" w:hint="default"/>
        <w:b/>
        <w:bCs/>
        <w:i w:val="0"/>
        <w:iCs w:val="0"/>
        <w:sz w:val="22"/>
        <w:szCs w:val="22"/>
      </w:rPr>
    </w:lvl>
    <w:lvl w:ilvl="4">
      <w:start w:val="1"/>
      <w:numFmt w:val="decimal"/>
      <w:suff w:val="space"/>
      <w:lvlText w:val="%1.%2.%3.%4.%5"/>
      <w:lvlJc w:val="left"/>
      <w:rPr>
        <w:rFonts w:ascii="Arial" w:hAnsi="Arial" w:cs="Arial" w:hint="default"/>
        <w:b/>
        <w:bCs/>
        <w:i w:val="0"/>
        <w:iCs w:val="0"/>
        <w:sz w:val="22"/>
        <w:szCs w:val="22"/>
      </w:rPr>
    </w:lvl>
    <w:lvl w:ilvl="5">
      <w:start w:val="1"/>
      <w:numFmt w:val="decimal"/>
      <w:suff w:val="space"/>
      <w:lvlText w:val="%1.%2.%3.%4.%5.%6"/>
      <w:lvlJc w:val="left"/>
      <w:pPr>
        <w:ind w:left="1328" w:hanging="1509"/>
      </w:pPr>
      <w:rPr>
        <w:rFonts w:ascii="Arial" w:hAnsi="Arial" w:cs="Arial" w:hint="default"/>
        <w:b/>
        <w:bCs/>
        <w:i w:val="0"/>
        <w:iCs w:val="0"/>
        <w:sz w:val="22"/>
        <w:szCs w:val="22"/>
      </w:rPr>
    </w:lvl>
    <w:lvl w:ilvl="6">
      <w:start w:val="1"/>
      <w:numFmt w:val="decimal"/>
      <w:suff w:val="space"/>
      <w:lvlText w:val="%1.%2.%3.%4.%5.%6.%7"/>
      <w:lvlJc w:val="left"/>
      <w:pPr>
        <w:ind w:left="1472" w:hanging="1653"/>
      </w:pPr>
      <w:rPr>
        <w:rFonts w:ascii="Arial" w:hAnsi="Arial" w:cs="Arial" w:hint="default"/>
        <w:b/>
        <w:bCs/>
        <w:i w:val="0"/>
        <w:iCs w:val="0"/>
        <w:sz w:val="22"/>
        <w:szCs w:val="22"/>
      </w:rPr>
    </w:lvl>
    <w:lvl w:ilvl="7">
      <w:start w:val="1"/>
      <w:numFmt w:val="decimal"/>
      <w:suff w:val="space"/>
      <w:lvlText w:val="%1.%2.%3.%4.%5.%6.%7.%8"/>
      <w:lvlJc w:val="left"/>
      <w:pPr>
        <w:ind w:left="1616" w:hanging="1797"/>
      </w:pPr>
      <w:rPr>
        <w:rFonts w:ascii="Arial" w:hAnsi="Arial" w:cs="Arial" w:hint="default"/>
        <w:b/>
        <w:bCs/>
        <w:i w:val="0"/>
        <w:iCs w:val="0"/>
        <w:sz w:val="22"/>
        <w:szCs w:val="22"/>
      </w:rPr>
    </w:lvl>
    <w:lvl w:ilvl="8">
      <w:start w:val="1"/>
      <w:numFmt w:val="decimal"/>
      <w:suff w:val="space"/>
      <w:lvlText w:val="%1.%2.%3.%4.%5.%6.%7.%8.%9"/>
      <w:lvlJc w:val="left"/>
      <w:pPr>
        <w:ind w:left="1760" w:hanging="1941"/>
      </w:pPr>
      <w:rPr>
        <w:rFonts w:ascii="Arial" w:hAnsi="Arial" w:cs="Arial" w:hint="default"/>
        <w:b/>
        <w:bCs/>
        <w:i w:val="0"/>
        <w:iCs w:val="0"/>
        <w:sz w:val="22"/>
        <w:szCs w:val="22"/>
      </w:rPr>
    </w:lvl>
  </w:abstractNum>
  <w:abstractNum w:abstractNumId="8">
    <w:nsid w:val="210E4116"/>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9">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0">
    <w:nsid w:val="2C5858F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1">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841CF1"/>
    <w:multiLevelType w:val="hybridMultilevel"/>
    <w:tmpl w:val="F2CE8ACA"/>
    <w:lvl w:ilvl="0" w:tplc="3174A036">
      <w:start w:val="4"/>
      <w:numFmt w:val="bullet"/>
      <w:lvlText w:val="-"/>
      <w:lvlJc w:val="left"/>
      <w:pPr>
        <w:tabs>
          <w:tab w:val="num" w:pos="284"/>
        </w:tabs>
        <w:ind w:left="284" w:hanging="227"/>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33CE2175"/>
    <w:multiLevelType w:val="hybridMultilevel"/>
    <w:tmpl w:val="9E2686BC"/>
    <w:lvl w:ilvl="0" w:tplc="49ACA0F6">
      <w:start w:val="1"/>
      <w:numFmt w:val="upperRoman"/>
      <w:lvlText w:val="%1."/>
      <w:lvlJc w:val="left"/>
      <w:pPr>
        <w:ind w:left="8280" w:hanging="720"/>
      </w:pPr>
      <w:rPr>
        <w:rFonts w:hint="default"/>
      </w:rPr>
    </w:lvl>
    <w:lvl w:ilvl="1" w:tplc="041F0019">
      <w:start w:val="1"/>
      <w:numFmt w:val="lowerLetter"/>
      <w:lvlText w:val="%2."/>
      <w:lvlJc w:val="left"/>
      <w:pPr>
        <w:ind w:left="8640" w:hanging="360"/>
      </w:pPr>
    </w:lvl>
    <w:lvl w:ilvl="2" w:tplc="041F001B">
      <w:start w:val="1"/>
      <w:numFmt w:val="lowerRoman"/>
      <w:lvlText w:val="%3."/>
      <w:lvlJc w:val="right"/>
      <w:pPr>
        <w:ind w:left="9360" w:hanging="180"/>
      </w:pPr>
    </w:lvl>
    <w:lvl w:ilvl="3" w:tplc="041F000F">
      <w:start w:val="1"/>
      <w:numFmt w:val="decimal"/>
      <w:lvlText w:val="%4."/>
      <w:lvlJc w:val="left"/>
      <w:pPr>
        <w:ind w:left="10080" w:hanging="360"/>
      </w:pPr>
    </w:lvl>
    <w:lvl w:ilvl="4" w:tplc="041F0019">
      <w:start w:val="1"/>
      <w:numFmt w:val="lowerLetter"/>
      <w:lvlText w:val="%5."/>
      <w:lvlJc w:val="left"/>
      <w:pPr>
        <w:ind w:left="10800" w:hanging="360"/>
      </w:pPr>
    </w:lvl>
    <w:lvl w:ilvl="5" w:tplc="041F001B">
      <w:start w:val="1"/>
      <w:numFmt w:val="lowerRoman"/>
      <w:lvlText w:val="%6."/>
      <w:lvlJc w:val="right"/>
      <w:pPr>
        <w:ind w:left="11520" w:hanging="180"/>
      </w:pPr>
    </w:lvl>
    <w:lvl w:ilvl="6" w:tplc="041F000F">
      <w:start w:val="1"/>
      <w:numFmt w:val="decimal"/>
      <w:lvlText w:val="%7."/>
      <w:lvlJc w:val="left"/>
      <w:pPr>
        <w:ind w:left="12240" w:hanging="360"/>
      </w:pPr>
    </w:lvl>
    <w:lvl w:ilvl="7" w:tplc="041F0019">
      <w:start w:val="1"/>
      <w:numFmt w:val="lowerLetter"/>
      <w:lvlText w:val="%8."/>
      <w:lvlJc w:val="left"/>
      <w:pPr>
        <w:ind w:left="12960" w:hanging="360"/>
      </w:pPr>
    </w:lvl>
    <w:lvl w:ilvl="8" w:tplc="041F001B">
      <w:start w:val="1"/>
      <w:numFmt w:val="lowerRoman"/>
      <w:lvlText w:val="%9."/>
      <w:lvlJc w:val="right"/>
      <w:pPr>
        <w:ind w:left="13680" w:hanging="180"/>
      </w:pPr>
    </w:lvl>
  </w:abstractNum>
  <w:abstractNum w:abstractNumId="15">
    <w:nsid w:val="35A249E9"/>
    <w:multiLevelType w:val="multilevel"/>
    <w:tmpl w:val="47BA0286"/>
    <w:lvl w:ilvl="0">
      <w:start w:val="1"/>
      <w:numFmt w:val="bullet"/>
      <w:lvlText w:val="-"/>
      <w:lvlJc w:val="left"/>
      <w:rPr>
        <w:rFonts w:ascii="Arial" w:eastAsia="Times New Roman" w:hAnsi="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B24C11"/>
    <w:multiLevelType w:val="singleLevel"/>
    <w:tmpl w:val="CDDE3CC8"/>
    <w:lvl w:ilvl="0">
      <w:start w:val="1"/>
      <w:numFmt w:val="bullet"/>
      <w:lvlText w:val=""/>
      <w:lvlJc w:val="left"/>
      <w:pPr>
        <w:tabs>
          <w:tab w:val="num" w:pos="360"/>
        </w:tabs>
        <w:ind w:left="360" w:hanging="360"/>
      </w:pPr>
      <w:rPr>
        <w:rFonts w:ascii="Symbol" w:hAnsi="Symbol" w:cs="Symbol" w:hint="default"/>
      </w:rPr>
    </w:lvl>
  </w:abstractNum>
  <w:abstractNum w:abstractNumId="17">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8">
    <w:nsid w:val="437C22E7"/>
    <w:multiLevelType w:val="hybridMultilevel"/>
    <w:tmpl w:val="78C81C42"/>
    <w:lvl w:ilvl="0" w:tplc="1C3ECB78">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5C266771"/>
    <w:multiLevelType w:val="hybridMultilevel"/>
    <w:tmpl w:val="2D128F62"/>
    <w:lvl w:ilvl="0" w:tplc="FFFFFFFF">
      <w:start w:val="1"/>
      <w:numFmt w:val="bullet"/>
      <w:lvlText w:val=""/>
      <w:lvlJc w:val="left"/>
      <w:pPr>
        <w:tabs>
          <w:tab w:val="num" w:pos="340"/>
        </w:tabs>
        <w:ind w:left="340" w:hanging="34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nsid w:val="5E5938A0"/>
    <w:multiLevelType w:val="hybridMultilevel"/>
    <w:tmpl w:val="1AAEE714"/>
    <w:lvl w:ilvl="0" w:tplc="97CE5F8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62B5162F"/>
    <w:multiLevelType w:val="hybridMultilevel"/>
    <w:tmpl w:val="92FEAC44"/>
    <w:lvl w:ilvl="0" w:tplc="86C836BC">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2">
    <w:nsid w:val="6D4D7961"/>
    <w:multiLevelType w:val="hybridMultilevel"/>
    <w:tmpl w:val="99861D0A"/>
    <w:lvl w:ilvl="0" w:tplc="0E2ABE04">
      <w:numFmt w:val="bullet"/>
      <w:lvlText w:val="-"/>
      <w:lvlJc w:val="left"/>
      <w:pPr>
        <w:ind w:left="720" w:hanging="360"/>
      </w:pPr>
      <w:rPr>
        <w:rFonts w:ascii="Arial" w:hAnsi="Arial" w:cs="Arial" w:hint="default"/>
        <w:b w:val="0"/>
        <w:bCs w:val="0"/>
        <w:i w:val="0"/>
        <w:iCs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5">
    <w:nsid w:val="740C48A6"/>
    <w:multiLevelType w:val="hybridMultilevel"/>
    <w:tmpl w:val="559A66BC"/>
    <w:lvl w:ilvl="0" w:tplc="C668107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7E5F56FD"/>
    <w:multiLevelType w:val="hybridMultilevel"/>
    <w:tmpl w:val="CFC08C7A"/>
    <w:lvl w:ilvl="0" w:tplc="3174A036">
      <w:start w:val="4"/>
      <w:numFmt w:val="bullet"/>
      <w:lvlText w:val="-"/>
      <w:lvlJc w:val="left"/>
      <w:pPr>
        <w:tabs>
          <w:tab w:val="num" w:pos="284"/>
        </w:tabs>
        <w:ind w:left="284" w:hanging="227"/>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1"/>
  </w:num>
  <w:num w:numId="3">
    <w:abstractNumId w:val="24"/>
  </w:num>
  <w:num w:numId="4">
    <w:abstractNumId w:val="25"/>
  </w:num>
  <w:num w:numId="5">
    <w:abstractNumId w:val="19"/>
  </w:num>
  <w:num w:numId="6">
    <w:abstractNumId w:val="9"/>
  </w:num>
  <w:num w:numId="7">
    <w:abstractNumId w:val="10"/>
  </w:num>
  <w:num w:numId="8">
    <w:abstractNumId w:val="17"/>
  </w:num>
  <w:num w:numId="9">
    <w:abstractNumId w:val="8"/>
  </w:num>
  <w:num w:numId="10">
    <w:abstractNumId w:val="16"/>
  </w:num>
  <w:num w:numId="11">
    <w:abstractNumId w:val="23"/>
  </w:num>
  <w:num w:numId="12">
    <w:abstractNumId w:val="12"/>
  </w:num>
  <w:num w:numId="13">
    <w:abstractNumId w:val="4"/>
  </w:num>
  <w:num w:numId="14">
    <w:abstractNumId w:val="6"/>
  </w:num>
  <w:num w:numId="15">
    <w:abstractNumId w:val="1"/>
  </w:num>
  <w:num w:numId="16">
    <w:abstractNumId w:val="20"/>
  </w:num>
  <w:num w:numId="17">
    <w:abstractNumId w:val="21"/>
  </w:num>
  <w:num w:numId="18">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19">
    <w:abstractNumId w:val="15"/>
  </w:num>
  <w:num w:numId="20">
    <w:abstractNumId w:val="5"/>
  </w:num>
  <w:num w:numId="21">
    <w:abstractNumId w:val="3"/>
  </w:num>
  <w:num w:numId="22">
    <w:abstractNumId w:val="22"/>
  </w:num>
  <w:num w:numId="23">
    <w:abstractNumId w:val="2"/>
  </w:num>
  <w:num w:numId="24">
    <w:abstractNumId w:val="13"/>
  </w:num>
  <w:num w:numId="25">
    <w:abstractNumId w:val="14"/>
  </w:num>
  <w:num w:numId="26">
    <w:abstractNumId w:val="26"/>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trackRevisions/>
  <w:documentProtection w:edit="trackedChanges" w:enforcement="1"/>
  <w:defaultTabStop w:val="708"/>
  <w:hyphenationZone w:val="425"/>
  <w:doNotHyphenateCaps/>
  <w:evenAndOddHeaders/>
  <w:drawingGridHorizontalSpacing w:val="100"/>
  <w:drawingGridVerticalSpacing w:val="13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577"/>
    <w:rsid w:val="00001C7A"/>
    <w:rsid w:val="00002823"/>
    <w:rsid w:val="0001046D"/>
    <w:rsid w:val="000148F0"/>
    <w:rsid w:val="00025332"/>
    <w:rsid w:val="0002653B"/>
    <w:rsid w:val="0002781F"/>
    <w:rsid w:val="0004008D"/>
    <w:rsid w:val="000608C6"/>
    <w:rsid w:val="00084575"/>
    <w:rsid w:val="00087490"/>
    <w:rsid w:val="0009787A"/>
    <w:rsid w:val="000A1133"/>
    <w:rsid w:val="000A390B"/>
    <w:rsid w:val="000A3F37"/>
    <w:rsid w:val="000B37A4"/>
    <w:rsid w:val="000C7978"/>
    <w:rsid w:val="000C7D03"/>
    <w:rsid w:val="000D2008"/>
    <w:rsid w:val="000D328D"/>
    <w:rsid w:val="000D6430"/>
    <w:rsid w:val="000D6C66"/>
    <w:rsid w:val="000E1988"/>
    <w:rsid w:val="000E49B4"/>
    <w:rsid w:val="000E77D9"/>
    <w:rsid w:val="00104C03"/>
    <w:rsid w:val="001132EC"/>
    <w:rsid w:val="0011392E"/>
    <w:rsid w:val="00123FB5"/>
    <w:rsid w:val="00124DEB"/>
    <w:rsid w:val="00130150"/>
    <w:rsid w:val="001432D6"/>
    <w:rsid w:val="00143FB4"/>
    <w:rsid w:val="00144223"/>
    <w:rsid w:val="001468A6"/>
    <w:rsid w:val="00150D55"/>
    <w:rsid w:val="0015407B"/>
    <w:rsid w:val="0015780F"/>
    <w:rsid w:val="00160DA6"/>
    <w:rsid w:val="0016158B"/>
    <w:rsid w:val="00164339"/>
    <w:rsid w:val="001649BE"/>
    <w:rsid w:val="001654D2"/>
    <w:rsid w:val="00175A91"/>
    <w:rsid w:val="00176AC3"/>
    <w:rsid w:val="00176CF4"/>
    <w:rsid w:val="001879FF"/>
    <w:rsid w:val="00191FFB"/>
    <w:rsid w:val="001950CB"/>
    <w:rsid w:val="00195413"/>
    <w:rsid w:val="001A0C3E"/>
    <w:rsid w:val="001A2100"/>
    <w:rsid w:val="001A42BC"/>
    <w:rsid w:val="001B00C3"/>
    <w:rsid w:val="001B0636"/>
    <w:rsid w:val="001B3F7E"/>
    <w:rsid w:val="001B5269"/>
    <w:rsid w:val="001B6676"/>
    <w:rsid w:val="001C2C2E"/>
    <w:rsid w:val="00205268"/>
    <w:rsid w:val="00205CC5"/>
    <w:rsid w:val="00205EC0"/>
    <w:rsid w:val="00210252"/>
    <w:rsid w:val="002113A3"/>
    <w:rsid w:val="00212964"/>
    <w:rsid w:val="00214A75"/>
    <w:rsid w:val="00217558"/>
    <w:rsid w:val="00221738"/>
    <w:rsid w:val="00221799"/>
    <w:rsid w:val="002304B6"/>
    <w:rsid w:val="00243BF6"/>
    <w:rsid w:val="0024702A"/>
    <w:rsid w:val="00252E80"/>
    <w:rsid w:val="002533EE"/>
    <w:rsid w:val="00264180"/>
    <w:rsid w:val="00274455"/>
    <w:rsid w:val="00275C9D"/>
    <w:rsid w:val="00283FFB"/>
    <w:rsid w:val="00284712"/>
    <w:rsid w:val="00286891"/>
    <w:rsid w:val="002912D2"/>
    <w:rsid w:val="002944FC"/>
    <w:rsid w:val="002958D0"/>
    <w:rsid w:val="00296FBB"/>
    <w:rsid w:val="002A6985"/>
    <w:rsid w:val="002B3F0A"/>
    <w:rsid w:val="002C11C2"/>
    <w:rsid w:val="002C7C1C"/>
    <w:rsid w:val="002D677C"/>
    <w:rsid w:val="002E1DB8"/>
    <w:rsid w:val="002E1E7C"/>
    <w:rsid w:val="002F0710"/>
    <w:rsid w:val="002F707C"/>
    <w:rsid w:val="00300082"/>
    <w:rsid w:val="003025B6"/>
    <w:rsid w:val="0031282C"/>
    <w:rsid w:val="00326276"/>
    <w:rsid w:val="003278F0"/>
    <w:rsid w:val="00330274"/>
    <w:rsid w:val="003370ED"/>
    <w:rsid w:val="0034759F"/>
    <w:rsid w:val="00355E7B"/>
    <w:rsid w:val="003560BA"/>
    <w:rsid w:val="003567CF"/>
    <w:rsid w:val="00371A0F"/>
    <w:rsid w:val="00372E00"/>
    <w:rsid w:val="00384577"/>
    <w:rsid w:val="00385D74"/>
    <w:rsid w:val="003B0C10"/>
    <w:rsid w:val="003B19C3"/>
    <w:rsid w:val="003B2282"/>
    <w:rsid w:val="003B4535"/>
    <w:rsid w:val="003B5861"/>
    <w:rsid w:val="003C560F"/>
    <w:rsid w:val="003D1C21"/>
    <w:rsid w:val="003D1E38"/>
    <w:rsid w:val="003E32D2"/>
    <w:rsid w:val="003E4F7B"/>
    <w:rsid w:val="003F0CEA"/>
    <w:rsid w:val="003F2ED7"/>
    <w:rsid w:val="003F35EC"/>
    <w:rsid w:val="003F74C7"/>
    <w:rsid w:val="0040051A"/>
    <w:rsid w:val="00406BA7"/>
    <w:rsid w:val="00411CE2"/>
    <w:rsid w:val="00413F78"/>
    <w:rsid w:val="00420A3D"/>
    <w:rsid w:val="00430604"/>
    <w:rsid w:val="004306B3"/>
    <w:rsid w:val="00432F64"/>
    <w:rsid w:val="00433D11"/>
    <w:rsid w:val="0044390F"/>
    <w:rsid w:val="004531A8"/>
    <w:rsid w:val="0045381B"/>
    <w:rsid w:val="004545FD"/>
    <w:rsid w:val="00464CFE"/>
    <w:rsid w:val="004701B9"/>
    <w:rsid w:val="00470FF2"/>
    <w:rsid w:val="004725D7"/>
    <w:rsid w:val="004739D2"/>
    <w:rsid w:val="004A1A53"/>
    <w:rsid w:val="004A7448"/>
    <w:rsid w:val="004B4349"/>
    <w:rsid w:val="004C5B6D"/>
    <w:rsid w:val="004D580F"/>
    <w:rsid w:val="004D5B69"/>
    <w:rsid w:val="004D7875"/>
    <w:rsid w:val="004F0E26"/>
    <w:rsid w:val="004F1DC4"/>
    <w:rsid w:val="004F7655"/>
    <w:rsid w:val="00502265"/>
    <w:rsid w:val="00510869"/>
    <w:rsid w:val="00517961"/>
    <w:rsid w:val="00517BFF"/>
    <w:rsid w:val="005207CF"/>
    <w:rsid w:val="005503B3"/>
    <w:rsid w:val="005549B5"/>
    <w:rsid w:val="00555F7C"/>
    <w:rsid w:val="005569A9"/>
    <w:rsid w:val="00560055"/>
    <w:rsid w:val="00564C09"/>
    <w:rsid w:val="00566976"/>
    <w:rsid w:val="00567183"/>
    <w:rsid w:val="00576900"/>
    <w:rsid w:val="00584349"/>
    <w:rsid w:val="00585687"/>
    <w:rsid w:val="00592853"/>
    <w:rsid w:val="00593233"/>
    <w:rsid w:val="005A0226"/>
    <w:rsid w:val="005A2637"/>
    <w:rsid w:val="005D3406"/>
    <w:rsid w:val="005D76A7"/>
    <w:rsid w:val="005E359B"/>
    <w:rsid w:val="005E3F71"/>
    <w:rsid w:val="005E7B48"/>
    <w:rsid w:val="005F2157"/>
    <w:rsid w:val="005F6FEB"/>
    <w:rsid w:val="00610EE3"/>
    <w:rsid w:val="00617F88"/>
    <w:rsid w:val="006236CB"/>
    <w:rsid w:val="0062383A"/>
    <w:rsid w:val="006250B8"/>
    <w:rsid w:val="0063556E"/>
    <w:rsid w:val="00642E18"/>
    <w:rsid w:val="00650D45"/>
    <w:rsid w:val="006560AD"/>
    <w:rsid w:val="0066567C"/>
    <w:rsid w:val="00666F8A"/>
    <w:rsid w:val="0066757B"/>
    <w:rsid w:val="00682A5D"/>
    <w:rsid w:val="006856E1"/>
    <w:rsid w:val="00694989"/>
    <w:rsid w:val="006A216A"/>
    <w:rsid w:val="006A5F84"/>
    <w:rsid w:val="006B1C96"/>
    <w:rsid w:val="006B30B0"/>
    <w:rsid w:val="006B41D4"/>
    <w:rsid w:val="006C2063"/>
    <w:rsid w:val="006C5C66"/>
    <w:rsid w:val="006C707A"/>
    <w:rsid w:val="006D0B4E"/>
    <w:rsid w:val="006D254D"/>
    <w:rsid w:val="006D5391"/>
    <w:rsid w:val="006D567A"/>
    <w:rsid w:val="006E05F5"/>
    <w:rsid w:val="006E1AC1"/>
    <w:rsid w:val="006E5C28"/>
    <w:rsid w:val="006F254C"/>
    <w:rsid w:val="00700A11"/>
    <w:rsid w:val="00702E74"/>
    <w:rsid w:val="00702F9F"/>
    <w:rsid w:val="00705319"/>
    <w:rsid w:val="00713D82"/>
    <w:rsid w:val="00714DE1"/>
    <w:rsid w:val="00720236"/>
    <w:rsid w:val="00722B88"/>
    <w:rsid w:val="00724C2C"/>
    <w:rsid w:val="00725561"/>
    <w:rsid w:val="0073028E"/>
    <w:rsid w:val="00730297"/>
    <w:rsid w:val="00735D79"/>
    <w:rsid w:val="007367DE"/>
    <w:rsid w:val="00737992"/>
    <w:rsid w:val="00751CC8"/>
    <w:rsid w:val="007541B3"/>
    <w:rsid w:val="00764EED"/>
    <w:rsid w:val="00765D14"/>
    <w:rsid w:val="0077277F"/>
    <w:rsid w:val="00775352"/>
    <w:rsid w:val="00777830"/>
    <w:rsid w:val="007808F3"/>
    <w:rsid w:val="0078397F"/>
    <w:rsid w:val="00787485"/>
    <w:rsid w:val="00790D5D"/>
    <w:rsid w:val="00794E5F"/>
    <w:rsid w:val="007971B6"/>
    <w:rsid w:val="007A168D"/>
    <w:rsid w:val="007A1C85"/>
    <w:rsid w:val="007A5097"/>
    <w:rsid w:val="007B0EE0"/>
    <w:rsid w:val="007B5723"/>
    <w:rsid w:val="007C6156"/>
    <w:rsid w:val="007D3B4E"/>
    <w:rsid w:val="007E0D5D"/>
    <w:rsid w:val="007E2515"/>
    <w:rsid w:val="007E45E5"/>
    <w:rsid w:val="007E6BB8"/>
    <w:rsid w:val="007F4FC5"/>
    <w:rsid w:val="00806D14"/>
    <w:rsid w:val="008135CE"/>
    <w:rsid w:val="00820FAD"/>
    <w:rsid w:val="00823917"/>
    <w:rsid w:val="00836FF6"/>
    <w:rsid w:val="00841A24"/>
    <w:rsid w:val="0084269C"/>
    <w:rsid w:val="008427E2"/>
    <w:rsid w:val="00842BFB"/>
    <w:rsid w:val="00845B6D"/>
    <w:rsid w:val="00846E56"/>
    <w:rsid w:val="00847C8E"/>
    <w:rsid w:val="00850D3B"/>
    <w:rsid w:val="00850DA2"/>
    <w:rsid w:val="0085106D"/>
    <w:rsid w:val="008515E1"/>
    <w:rsid w:val="00854922"/>
    <w:rsid w:val="00857C60"/>
    <w:rsid w:val="00857CA3"/>
    <w:rsid w:val="00861B91"/>
    <w:rsid w:val="00864B8D"/>
    <w:rsid w:val="008736AD"/>
    <w:rsid w:val="00881AD8"/>
    <w:rsid w:val="0088389D"/>
    <w:rsid w:val="00886438"/>
    <w:rsid w:val="00890F67"/>
    <w:rsid w:val="008932FF"/>
    <w:rsid w:val="008946F1"/>
    <w:rsid w:val="00897082"/>
    <w:rsid w:val="008B3CAC"/>
    <w:rsid w:val="008B5C4E"/>
    <w:rsid w:val="008B7A97"/>
    <w:rsid w:val="008C05C9"/>
    <w:rsid w:val="008C61D0"/>
    <w:rsid w:val="008D6D86"/>
    <w:rsid w:val="008E09C1"/>
    <w:rsid w:val="008E5DD7"/>
    <w:rsid w:val="008E643D"/>
    <w:rsid w:val="008F14C5"/>
    <w:rsid w:val="008F179C"/>
    <w:rsid w:val="00900F13"/>
    <w:rsid w:val="009117D2"/>
    <w:rsid w:val="00912211"/>
    <w:rsid w:val="009165AA"/>
    <w:rsid w:val="00925233"/>
    <w:rsid w:val="009255BB"/>
    <w:rsid w:val="009362DB"/>
    <w:rsid w:val="0094333B"/>
    <w:rsid w:val="009445B6"/>
    <w:rsid w:val="0095284A"/>
    <w:rsid w:val="00954AAA"/>
    <w:rsid w:val="00955A96"/>
    <w:rsid w:val="00961A06"/>
    <w:rsid w:val="0096463B"/>
    <w:rsid w:val="00966AF4"/>
    <w:rsid w:val="009708D7"/>
    <w:rsid w:val="00980A29"/>
    <w:rsid w:val="0098232B"/>
    <w:rsid w:val="00984D97"/>
    <w:rsid w:val="00986DC6"/>
    <w:rsid w:val="00987592"/>
    <w:rsid w:val="0099492E"/>
    <w:rsid w:val="009A52B1"/>
    <w:rsid w:val="009A70F1"/>
    <w:rsid w:val="009B21F0"/>
    <w:rsid w:val="009B68A2"/>
    <w:rsid w:val="009B6B58"/>
    <w:rsid w:val="009C2B9D"/>
    <w:rsid w:val="009F0555"/>
    <w:rsid w:val="009F3573"/>
    <w:rsid w:val="009F5CC1"/>
    <w:rsid w:val="009F728F"/>
    <w:rsid w:val="00A048BA"/>
    <w:rsid w:val="00A07C54"/>
    <w:rsid w:val="00A160B5"/>
    <w:rsid w:val="00A25E1A"/>
    <w:rsid w:val="00A31A1F"/>
    <w:rsid w:val="00A37EAA"/>
    <w:rsid w:val="00A4064C"/>
    <w:rsid w:val="00A571B6"/>
    <w:rsid w:val="00A61EA2"/>
    <w:rsid w:val="00A62EA7"/>
    <w:rsid w:val="00A7036D"/>
    <w:rsid w:val="00A74515"/>
    <w:rsid w:val="00A752FF"/>
    <w:rsid w:val="00A807EF"/>
    <w:rsid w:val="00A9564D"/>
    <w:rsid w:val="00AA080A"/>
    <w:rsid w:val="00AA3921"/>
    <w:rsid w:val="00AA7DDD"/>
    <w:rsid w:val="00AB5B87"/>
    <w:rsid w:val="00AC0E67"/>
    <w:rsid w:val="00AC245B"/>
    <w:rsid w:val="00AC3728"/>
    <w:rsid w:val="00AD2AAE"/>
    <w:rsid w:val="00AD3392"/>
    <w:rsid w:val="00AD4AF8"/>
    <w:rsid w:val="00AD7DD9"/>
    <w:rsid w:val="00AF0C32"/>
    <w:rsid w:val="00AF73FE"/>
    <w:rsid w:val="00B04FCD"/>
    <w:rsid w:val="00B05A7B"/>
    <w:rsid w:val="00B07613"/>
    <w:rsid w:val="00B126BA"/>
    <w:rsid w:val="00B12966"/>
    <w:rsid w:val="00B16563"/>
    <w:rsid w:val="00B16A57"/>
    <w:rsid w:val="00B415FF"/>
    <w:rsid w:val="00B627EF"/>
    <w:rsid w:val="00B65EF1"/>
    <w:rsid w:val="00B66EEF"/>
    <w:rsid w:val="00B765D8"/>
    <w:rsid w:val="00B778B5"/>
    <w:rsid w:val="00B82436"/>
    <w:rsid w:val="00B8278F"/>
    <w:rsid w:val="00B86ABA"/>
    <w:rsid w:val="00B93E5D"/>
    <w:rsid w:val="00BA02A9"/>
    <w:rsid w:val="00BA2492"/>
    <w:rsid w:val="00BA6413"/>
    <w:rsid w:val="00BA647E"/>
    <w:rsid w:val="00BB43A1"/>
    <w:rsid w:val="00BB5976"/>
    <w:rsid w:val="00BB60C5"/>
    <w:rsid w:val="00BB729E"/>
    <w:rsid w:val="00BC4084"/>
    <w:rsid w:val="00BC53DF"/>
    <w:rsid w:val="00BD347F"/>
    <w:rsid w:val="00BE12F2"/>
    <w:rsid w:val="00BE2573"/>
    <w:rsid w:val="00BE48CC"/>
    <w:rsid w:val="00BE502E"/>
    <w:rsid w:val="00BF66CC"/>
    <w:rsid w:val="00BF6F12"/>
    <w:rsid w:val="00BF7BC7"/>
    <w:rsid w:val="00C06283"/>
    <w:rsid w:val="00C078F3"/>
    <w:rsid w:val="00C07C55"/>
    <w:rsid w:val="00C12332"/>
    <w:rsid w:val="00C163FC"/>
    <w:rsid w:val="00C20A22"/>
    <w:rsid w:val="00C20E22"/>
    <w:rsid w:val="00C235BA"/>
    <w:rsid w:val="00C2663C"/>
    <w:rsid w:val="00C3340E"/>
    <w:rsid w:val="00C475B7"/>
    <w:rsid w:val="00C66859"/>
    <w:rsid w:val="00C70674"/>
    <w:rsid w:val="00C76C55"/>
    <w:rsid w:val="00C90F25"/>
    <w:rsid w:val="00C93430"/>
    <w:rsid w:val="00C95B88"/>
    <w:rsid w:val="00CA25B1"/>
    <w:rsid w:val="00CA2BB4"/>
    <w:rsid w:val="00CB2FB4"/>
    <w:rsid w:val="00CC2E16"/>
    <w:rsid w:val="00CC5243"/>
    <w:rsid w:val="00CC5891"/>
    <w:rsid w:val="00CE2F4F"/>
    <w:rsid w:val="00CF00BF"/>
    <w:rsid w:val="00D00E1A"/>
    <w:rsid w:val="00D04557"/>
    <w:rsid w:val="00D10B8C"/>
    <w:rsid w:val="00D11FF7"/>
    <w:rsid w:val="00D20169"/>
    <w:rsid w:val="00D33C8B"/>
    <w:rsid w:val="00D36D77"/>
    <w:rsid w:val="00D41644"/>
    <w:rsid w:val="00D6531F"/>
    <w:rsid w:val="00D660D3"/>
    <w:rsid w:val="00D67DBA"/>
    <w:rsid w:val="00D72C67"/>
    <w:rsid w:val="00D77FF9"/>
    <w:rsid w:val="00DA00E5"/>
    <w:rsid w:val="00DA51DE"/>
    <w:rsid w:val="00DA54D9"/>
    <w:rsid w:val="00DC110D"/>
    <w:rsid w:val="00DC1445"/>
    <w:rsid w:val="00DC4BD7"/>
    <w:rsid w:val="00DC4C27"/>
    <w:rsid w:val="00DC67BD"/>
    <w:rsid w:val="00DE5EF7"/>
    <w:rsid w:val="00DF6B78"/>
    <w:rsid w:val="00E025F5"/>
    <w:rsid w:val="00E0620F"/>
    <w:rsid w:val="00E06D2A"/>
    <w:rsid w:val="00E073CD"/>
    <w:rsid w:val="00E110EC"/>
    <w:rsid w:val="00E11837"/>
    <w:rsid w:val="00E30F0E"/>
    <w:rsid w:val="00E317F8"/>
    <w:rsid w:val="00E43E12"/>
    <w:rsid w:val="00E4422A"/>
    <w:rsid w:val="00E44735"/>
    <w:rsid w:val="00E451F8"/>
    <w:rsid w:val="00E46980"/>
    <w:rsid w:val="00E479CC"/>
    <w:rsid w:val="00E51BFD"/>
    <w:rsid w:val="00E5644B"/>
    <w:rsid w:val="00E575DF"/>
    <w:rsid w:val="00E722F9"/>
    <w:rsid w:val="00E76DBB"/>
    <w:rsid w:val="00E77E0D"/>
    <w:rsid w:val="00E94522"/>
    <w:rsid w:val="00E9625E"/>
    <w:rsid w:val="00EA4E5D"/>
    <w:rsid w:val="00EA776E"/>
    <w:rsid w:val="00ED4306"/>
    <w:rsid w:val="00ED5016"/>
    <w:rsid w:val="00ED61DA"/>
    <w:rsid w:val="00ED64F1"/>
    <w:rsid w:val="00ED7454"/>
    <w:rsid w:val="00EE2006"/>
    <w:rsid w:val="00EF3CDA"/>
    <w:rsid w:val="00EF5AC1"/>
    <w:rsid w:val="00F03509"/>
    <w:rsid w:val="00F039A2"/>
    <w:rsid w:val="00F04400"/>
    <w:rsid w:val="00F16A76"/>
    <w:rsid w:val="00F20A62"/>
    <w:rsid w:val="00F33C59"/>
    <w:rsid w:val="00F34EB3"/>
    <w:rsid w:val="00F36C1B"/>
    <w:rsid w:val="00F46A3B"/>
    <w:rsid w:val="00F65066"/>
    <w:rsid w:val="00F75051"/>
    <w:rsid w:val="00F83B9B"/>
    <w:rsid w:val="00F95037"/>
    <w:rsid w:val="00FE4B76"/>
    <w:rsid w:val="00FF0CE7"/>
    <w:rsid w:val="00FF109E"/>
    <w:rsid w:val="00FF1A29"/>
    <w:rsid w:val="00FF1DE5"/>
    <w:rsid w:val="00FF201F"/>
    <w:rsid w:val="00FF2851"/>
    <w:rsid w:val="00FF4AA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0B5"/>
    <w:rPr>
      <w:rFonts w:ascii="Arial" w:hAnsi="Arial" w:cs="Arial"/>
      <w:sz w:val="20"/>
      <w:szCs w:val="20"/>
    </w:rPr>
  </w:style>
  <w:style w:type="paragraph" w:styleId="Heading1">
    <w:name w:val="heading 1"/>
    <w:basedOn w:val="Normal"/>
    <w:next w:val="Normal"/>
    <w:link w:val="Heading1Char"/>
    <w:uiPriority w:val="99"/>
    <w:qFormat/>
    <w:rsid w:val="00411CE2"/>
    <w:pPr>
      <w:keepNext/>
      <w:tabs>
        <w:tab w:val="left" w:pos="567"/>
      </w:tabs>
      <w:jc w:val="both"/>
      <w:outlineLvl w:val="0"/>
    </w:pPr>
    <w:rPr>
      <w:b/>
      <w:bCs/>
      <w:noProof/>
      <w:kern w:val="28"/>
      <w:sz w:val="28"/>
      <w:szCs w:val="28"/>
      <w:lang w:val="en-AU"/>
    </w:rPr>
  </w:style>
  <w:style w:type="paragraph" w:styleId="Heading2">
    <w:name w:val="heading 2"/>
    <w:basedOn w:val="Normal"/>
    <w:next w:val="Normal"/>
    <w:link w:val="Heading2Char"/>
    <w:uiPriority w:val="99"/>
    <w:qFormat/>
    <w:rsid w:val="001B5269"/>
    <w:pPr>
      <w:keepNext/>
      <w:tabs>
        <w:tab w:val="left" w:pos="567"/>
      </w:tabs>
      <w:outlineLvl w:val="1"/>
    </w:pPr>
    <w:rPr>
      <w:rFonts w:eastAsia="SimSun"/>
      <w:b/>
      <w:bCs/>
      <w:noProof/>
      <w:sz w:val="24"/>
      <w:szCs w:val="24"/>
      <w:lang w:val="en-US"/>
    </w:rPr>
  </w:style>
  <w:style w:type="paragraph" w:styleId="Heading3">
    <w:name w:val="heading 3"/>
    <w:basedOn w:val="Normal"/>
    <w:next w:val="Normal"/>
    <w:link w:val="Heading3Char"/>
    <w:uiPriority w:val="99"/>
    <w:qFormat/>
    <w:rsid w:val="00B415FF"/>
    <w:pPr>
      <w:keepNext/>
      <w:tabs>
        <w:tab w:val="left" w:pos="567"/>
      </w:tabs>
      <w:outlineLvl w:val="2"/>
    </w:pPr>
    <w:rPr>
      <w:b/>
      <w:bCs/>
      <w:sz w:val="22"/>
      <w:szCs w:val="22"/>
    </w:rPr>
  </w:style>
  <w:style w:type="paragraph" w:styleId="Heading4">
    <w:name w:val="heading 4"/>
    <w:basedOn w:val="Normal"/>
    <w:next w:val="Normal"/>
    <w:link w:val="Heading4Char"/>
    <w:uiPriority w:val="99"/>
    <w:qFormat/>
    <w:rsid w:val="00A160B5"/>
    <w:pPr>
      <w:keepNext/>
      <w:jc w:val="center"/>
      <w:outlineLvl w:val="3"/>
    </w:pPr>
    <w:rPr>
      <w:b/>
      <w:bCs/>
      <w:sz w:val="32"/>
      <w:szCs w:val="32"/>
    </w:rPr>
  </w:style>
  <w:style w:type="paragraph" w:styleId="Heading7">
    <w:name w:val="heading 7"/>
    <w:basedOn w:val="Normal"/>
    <w:next w:val="Normal"/>
    <w:link w:val="Heading7Char"/>
    <w:uiPriority w:val="99"/>
    <w:qFormat/>
    <w:rsid w:val="003B2282"/>
    <w:pPr>
      <w:keepNext/>
      <w:outlineLvl w:val="6"/>
    </w:pPr>
    <w:rPr>
      <w:b/>
      <w:bCs/>
      <w:sz w:val="22"/>
      <w:szCs w:val="22"/>
    </w:rPr>
  </w:style>
  <w:style w:type="paragraph" w:styleId="Heading8">
    <w:name w:val="heading 8"/>
    <w:basedOn w:val="Normal"/>
    <w:next w:val="Normal"/>
    <w:link w:val="Heading8Char"/>
    <w:uiPriority w:val="99"/>
    <w:qFormat/>
    <w:rsid w:val="00A160B5"/>
    <w:pPr>
      <w:keepNext/>
      <w:ind w:left="1701" w:right="506"/>
      <w:outlineLvl w:val="7"/>
    </w:pPr>
    <w:rPr>
      <w:b/>
      <w:bCs/>
      <w:sz w:val="28"/>
      <w:szCs w:val="28"/>
    </w:rPr>
  </w:style>
  <w:style w:type="paragraph" w:styleId="Heading9">
    <w:name w:val="heading 9"/>
    <w:basedOn w:val="Normal"/>
    <w:next w:val="Normal"/>
    <w:link w:val="Heading9Char"/>
    <w:uiPriority w:val="99"/>
    <w:qFormat/>
    <w:rsid w:val="00A160B5"/>
    <w:pPr>
      <w:keepNext/>
      <w:outlineLvl w:val="8"/>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F9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92F9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92F9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92F9C"/>
    <w:rPr>
      <w:rFonts w:asciiTheme="minorHAnsi" w:eastAsiaTheme="minorEastAsia" w:hAnsiTheme="minorHAnsi" w:cstheme="minorBidi"/>
      <w:b/>
      <w:bCs/>
      <w:sz w:val="28"/>
      <w:szCs w:val="28"/>
    </w:rPr>
  </w:style>
  <w:style w:type="character" w:customStyle="1" w:styleId="Heading7Char">
    <w:name w:val="Heading 7 Char"/>
    <w:basedOn w:val="DefaultParagraphFont"/>
    <w:link w:val="Heading7"/>
    <w:uiPriority w:val="9"/>
    <w:semiHidden/>
    <w:rsid w:val="00092F9C"/>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092F9C"/>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092F9C"/>
    <w:rPr>
      <w:rFonts w:asciiTheme="majorHAnsi" w:eastAsiaTheme="majorEastAsia" w:hAnsiTheme="majorHAnsi" w:cstheme="majorBidi"/>
    </w:rPr>
  </w:style>
  <w:style w:type="paragraph" w:styleId="TOC1">
    <w:name w:val="toc 1"/>
    <w:basedOn w:val="Normal"/>
    <w:next w:val="Normal"/>
    <w:autoRedefine/>
    <w:uiPriority w:val="99"/>
    <w:semiHidden/>
    <w:rsid w:val="00D04557"/>
    <w:pPr>
      <w:tabs>
        <w:tab w:val="right" w:leader="dot" w:pos="9628"/>
      </w:tabs>
    </w:pPr>
    <w:rPr>
      <w:b/>
      <w:bCs/>
      <w:lang w:val="en-AU"/>
    </w:rPr>
  </w:style>
  <w:style w:type="paragraph" w:styleId="TOC2">
    <w:name w:val="toc 2"/>
    <w:basedOn w:val="Normal"/>
    <w:next w:val="Normal"/>
    <w:autoRedefine/>
    <w:uiPriority w:val="99"/>
    <w:semiHidden/>
    <w:rsid w:val="00D04557"/>
    <w:pPr>
      <w:tabs>
        <w:tab w:val="right" w:leader="dot" w:pos="9628"/>
      </w:tabs>
      <w:ind w:left="198"/>
      <w:jc w:val="both"/>
    </w:pPr>
    <w:rPr>
      <w:lang w:val="en-AU"/>
    </w:rPr>
  </w:style>
  <w:style w:type="paragraph" w:styleId="TOC3">
    <w:name w:val="toc 3"/>
    <w:basedOn w:val="Normal"/>
    <w:next w:val="Normal"/>
    <w:autoRedefine/>
    <w:uiPriority w:val="99"/>
    <w:semiHidden/>
    <w:rsid w:val="002B3F0A"/>
    <w:pPr>
      <w:tabs>
        <w:tab w:val="right" w:leader="dot" w:pos="567"/>
        <w:tab w:val="right" w:leader="dot" w:pos="9628"/>
      </w:tabs>
      <w:ind w:left="403"/>
      <w:jc w:val="both"/>
    </w:pPr>
    <w:rPr>
      <w:rFonts w:eastAsia="SimSun"/>
      <w:lang w:val="en-AU"/>
    </w:rPr>
  </w:style>
  <w:style w:type="paragraph" w:styleId="TOC4">
    <w:name w:val="toc 4"/>
    <w:basedOn w:val="Normal"/>
    <w:next w:val="Normal"/>
    <w:autoRedefine/>
    <w:uiPriority w:val="99"/>
    <w:semiHidden/>
    <w:rsid w:val="00C70674"/>
    <w:pPr>
      <w:ind w:left="600"/>
    </w:pPr>
  </w:style>
  <w:style w:type="paragraph" w:styleId="TOC5">
    <w:name w:val="toc 5"/>
    <w:basedOn w:val="Normal"/>
    <w:next w:val="Normal"/>
    <w:autoRedefine/>
    <w:uiPriority w:val="99"/>
    <w:semiHidden/>
    <w:rsid w:val="00C70674"/>
    <w:pPr>
      <w:ind w:left="800"/>
    </w:pPr>
  </w:style>
  <w:style w:type="paragraph" w:styleId="TOC9">
    <w:name w:val="toc 9"/>
    <w:basedOn w:val="Normal"/>
    <w:next w:val="Normal"/>
    <w:autoRedefine/>
    <w:uiPriority w:val="99"/>
    <w:semiHidden/>
    <w:rsid w:val="00C70674"/>
    <w:pPr>
      <w:ind w:left="1600"/>
    </w:pPr>
  </w:style>
  <w:style w:type="paragraph" w:styleId="TOC8">
    <w:name w:val="toc 8"/>
    <w:basedOn w:val="Normal"/>
    <w:next w:val="Normal"/>
    <w:autoRedefine/>
    <w:uiPriority w:val="99"/>
    <w:semiHidden/>
    <w:rsid w:val="00C70674"/>
    <w:pPr>
      <w:ind w:left="1400"/>
    </w:pPr>
  </w:style>
  <w:style w:type="paragraph" w:styleId="TOC7">
    <w:name w:val="toc 7"/>
    <w:basedOn w:val="Normal"/>
    <w:next w:val="Normal"/>
    <w:autoRedefine/>
    <w:uiPriority w:val="99"/>
    <w:semiHidden/>
    <w:rsid w:val="00C70674"/>
    <w:pPr>
      <w:ind w:left="1200"/>
    </w:pPr>
  </w:style>
  <w:style w:type="paragraph" w:styleId="TOC6">
    <w:name w:val="toc 6"/>
    <w:basedOn w:val="Normal"/>
    <w:next w:val="Normal"/>
    <w:autoRedefine/>
    <w:uiPriority w:val="99"/>
    <w:semiHidden/>
    <w:rsid w:val="00C70674"/>
    <w:pPr>
      <w:ind w:left="1000"/>
    </w:pPr>
  </w:style>
  <w:style w:type="paragraph" w:customStyle="1" w:styleId="StyleHeading1Characterscale84">
    <w:name w:val="Style Heading 1 + Character scale: 84%"/>
    <w:basedOn w:val="Heading1"/>
    <w:next w:val="Heading1"/>
    <w:uiPriority w:val="99"/>
    <w:rsid w:val="007F4FC5"/>
    <w:rPr>
      <w:w w:val="84"/>
    </w:rPr>
  </w:style>
  <w:style w:type="paragraph" w:customStyle="1" w:styleId="Style1">
    <w:name w:val="Style1"/>
    <w:basedOn w:val="Heading2"/>
    <w:next w:val="TOC2"/>
    <w:uiPriority w:val="99"/>
    <w:rsid w:val="00A4064C"/>
  </w:style>
  <w:style w:type="paragraph" w:customStyle="1" w:styleId="StyleHeading3">
    <w:name w:val="Style Heading 3"/>
    <w:aliases w:val="Başlık 3 Char1 + (Latin) 10 pt"/>
    <w:basedOn w:val="Heading3"/>
    <w:uiPriority w:val="99"/>
    <w:rsid w:val="00555F7C"/>
  </w:style>
  <w:style w:type="paragraph" w:styleId="Footer">
    <w:name w:val="footer"/>
    <w:basedOn w:val="Normal"/>
    <w:link w:val="FooterChar"/>
    <w:uiPriority w:val="99"/>
    <w:rsid w:val="006D567A"/>
    <w:pPr>
      <w:tabs>
        <w:tab w:val="center" w:pos="4536"/>
        <w:tab w:val="right" w:pos="9072"/>
      </w:tabs>
    </w:pPr>
  </w:style>
  <w:style w:type="character" w:customStyle="1" w:styleId="FooterChar">
    <w:name w:val="Footer Char"/>
    <w:basedOn w:val="DefaultParagraphFont"/>
    <w:link w:val="Footer"/>
    <w:uiPriority w:val="99"/>
    <w:locked/>
    <w:rsid w:val="004531A8"/>
    <w:rPr>
      <w:rFonts w:ascii="Arial" w:hAnsi="Arial" w:cs="Arial"/>
      <w:sz w:val="24"/>
      <w:szCs w:val="24"/>
    </w:rPr>
  </w:style>
  <w:style w:type="paragraph" w:styleId="Header">
    <w:name w:val="header"/>
    <w:basedOn w:val="Normal"/>
    <w:link w:val="HeaderChar"/>
    <w:uiPriority w:val="99"/>
    <w:rsid w:val="00881AD8"/>
    <w:pPr>
      <w:tabs>
        <w:tab w:val="center" w:pos="4536"/>
        <w:tab w:val="right" w:pos="9072"/>
      </w:tabs>
    </w:pPr>
  </w:style>
  <w:style w:type="character" w:customStyle="1" w:styleId="HeaderChar">
    <w:name w:val="Header Char"/>
    <w:basedOn w:val="DefaultParagraphFont"/>
    <w:link w:val="Header"/>
    <w:uiPriority w:val="99"/>
    <w:locked/>
    <w:rsid w:val="004531A8"/>
    <w:rPr>
      <w:rFonts w:ascii="Arial" w:hAnsi="Arial" w:cs="Arial"/>
    </w:rPr>
  </w:style>
  <w:style w:type="paragraph" w:styleId="NormalWeb">
    <w:name w:val="Normal (Web)"/>
    <w:basedOn w:val="Normal"/>
    <w:uiPriority w:val="99"/>
    <w:rsid w:val="00720236"/>
    <w:rPr>
      <w:rFonts w:cs="Times New Roman"/>
      <w:sz w:val="24"/>
      <w:szCs w:val="24"/>
    </w:rPr>
  </w:style>
  <w:style w:type="paragraph" w:customStyle="1" w:styleId="StyleHeading2Left">
    <w:name w:val="Style Heading 2 + Left"/>
    <w:basedOn w:val="Heading2"/>
    <w:uiPriority w:val="99"/>
    <w:rsid w:val="00F04400"/>
    <w:pPr>
      <w:widowControl w:val="0"/>
      <w:autoSpaceDE w:val="0"/>
      <w:autoSpaceDN w:val="0"/>
      <w:adjustRightInd w:val="0"/>
    </w:pPr>
    <w:rPr>
      <w:lang w:val="tr-TR"/>
    </w:rPr>
  </w:style>
  <w:style w:type="paragraph" w:customStyle="1" w:styleId="StyleComplex10ptLatinBoldCentered">
    <w:name w:val="Style (Complex) 10 pt (Latin) Bold Centered"/>
    <w:basedOn w:val="Normal"/>
    <w:next w:val="Normal"/>
    <w:uiPriority w:val="99"/>
    <w:rsid w:val="0015407B"/>
    <w:pPr>
      <w:jc w:val="center"/>
    </w:pPr>
    <w:rPr>
      <w:b/>
      <w:bCs/>
    </w:rPr>
  </w:style>
  <w:style w:type="paragraph" w:customStyle="1" w:styleId="Style2">
    <w:name w:val="Style2"/>
    <w:basedOn w:val="Normal"/>
    <w:uiPriority w:val="99"/>
    <w:rsid w:val="005E7B48"/>
  </w:style>
  <w:style w:type="paragraph" w:customStyle="1" w:styleId="StyleJustified">
    <w:name w:val="Style Justified"/>
    <w:basedOn w:val="Normal"/>
    <w:uiPriority w:val="99"/>
    <w:rsid w:val="000E1988"/>
    <w:pPr>
      <w:jc w:val="both"/>
    </w:pPr>
  </w:style>
  <w:style w:type="paragraph" w:customStyle="1" w:styleId="StyleHeading1">
    <w:name w:val="Style Heading 1 +"/>
    <w:basedOn w:val="Heading1"/>
    <w:uiPriority w:val="99"/>
    <w:rsid w:val="00D660D3"/>
    <w:rPr>
      <w:kern w:val="0"/>
    </w:rPr>
  </w:style>
  <w:style w:type="paragraph" w:customStyle="1" w:styleId="StyleHeading1Centered">
    <w:name w:val="Style Heading 1 + Centered"/>
    <w:basedOn w:val="Heading1"/>
    <w:uiPriority w:val="99"/>
    <w:rsid w:val="00E11837"/>
    <w:pPr>
      <w:jc w:val="center"/>
    </w:pPr>
  </w:style>
  <w:style w:type="paragraph" w:customStyle="1" w:styleId="StyleHeading1Centered1">
    <w:name w:val="Style Heading 1 + Centered1"/>
    <w:basedOn w:val="Heading1"/>
    <w:uiPriority w:val="99"/>
    <w:rsid w:val="00B778B5"/>
    <w:pPr>
      <w:jc w:val="center"/>
    </w:pPr>
  </w:style>
  <w:style w:type="paragraph" w:customStyle="1" w:styleId="StyleHeading1Centered2">
    <w:name w:val="Style Heading 1 + Centered2"/>
    <w:basedOn w:val="Heading1"/>
    <w:uiPriority w:val="99"/>
    <w:rsid w:val="00B778B5"/>
    <w:pPr>
      <w:jc w:val="center"/>
    </w:pPr>
  </w:style>
  <w:style w:type="paragraph" w:customStyle="1" w:styleId="StyleHeading1Centered3">
    <w:name w:val="Style Heading 1 + Centered3"/>
    <w:basedOn w:val="Heading1"/>
    <w:uiPriority w:val="99"/>
    <w:rsid w:val="00881AD8"/>
    <w:pPr>
      <w:jc w:val="center"/>
    </w:pPr>
  </w:style>
  <w:style w:type="paragraph" w:customStyle="1" w:styleId="StyleHeading2Italic">
    <w:name w:val="Style Heading 2 + Italic"/>
    <w:basedOn w:val="Heading2"/>
    <w:uiPriority w:val="99"/>
    <w:rsid w:val="00B415FF"/>
    <w:rPr>
      <w:lang w:val="en-AU"/>
    </w:rPr>
  </w:style>
  <w:style w:type="paragraph" w:customStyle="1" w:styleId="StyleJustified1">
    <w:name w:val="Style Justified1"/>
    <w:basedOn w:val="Normal"/>
    <w:uiPriority w:val="99"/>
    <w:rsid w:val="000E49B4"/>
    <w:pPr>
      <w:jc w:val="both"/>
    </w:pPr>
  </w:style>
  <w:style w:type="paragraph" w:customStyle="1" w:styleId="StyleBodyTextBefore6pt">
    <w:name w:val="Style Body Text + Before:  6 pt"/>
    <w:basedOn w:val="BodyText"/>
    <w:uiPriority w:val="99"/>
    <w:rsid w:val="00610EE3"/>
    <w:pPr>
      <w:spacing w:after="0"/>
    </w:pPr>
  </w:style>
  <w:style w:type="paragraph" w:styleId="BodyText">
    <w:name w:val="Body Text"/>
    <w:basedOn w:val="Normal"/>
    <w:link w:val="BodyTextChar"/>
    <w:uiPriority w:val="99"/>
    <w:rsid w:val="0099492E"/>
    <w:pPr>
      <w:spacing w:after="120"/>
    </w:pPr>
  </w:style>
  <w:style w:type="character" w:customStyle="1" w:styleId="BodyTextChar">
    <w:name w:val="Body Text Char"/>
    <w:basedOn w:val="DefaultParagraphFont"/>
    <w:link w:val="BodyText"/>
    <w:uiPriority w:val="99"/>
    <w:semiHidden/>
    <w:rsid w:val="00092F9C"/>
    <w:rPr>
      <w:rFonts w:ascii="Arial" w:hAnsi="Arial" w:cs="Arial"/>
      <w:sz w:val="20"/>
      <w:szCs w:val="20"/>
    </w:rPr>
  </w:style>
  <w:style w:type="paragraph" w:customStyle="1" w:styleId="StyleHeading2TimesNewRomanItalic">
    <w:name w:val="Style Heading 2 + Times New Roman Italic"/>
    <w:basedOn w:val="Heading2"/>
    <w:uiPriority w:val="99"/>
    <w:rsid w:val="00610EE3"/>
  </w:style>
  <w:style w:type="paragraph" w:customStyle="1" w:styleId="StyleBodyTextBoldBlack">
    <w:name w:val="Style Body Text + Bold Black"/>
    <w:basedOn w:val="BodyText"/>
    <w:uiPriority w:val="99"/>
    <w:rsid w:val="003370ED"/>
    <w:rPr>
      <w:color w:val="000000"/>
    </w:rPr>
  </w:style>
  <w:style w:type="paragraph" w:customStyle="1" w:styleId="StyleBodyTextBoldLinespacing15lines">
    <w:name w:val="Style Body Text + Bold Line spacing:  1.5 lines"/>
    <w:basedOn w:val="BodyText"/>
    <w:uiPriority w:val="99"/>
    <w:rsid w:val="003370ED"/>
    <w:pPr>
      <w:spacing w:line="360" w:lineRule="auto"/>
    </w:pPr>
  </w:style>
  <w:style w:type="paragraph" w:customStyle="1" w:styleId="StyleBodyTextBoldLeft0cmHanging15cmLinespacing">
    <w:name w:val="Style Body Text + Bold Left:  0 cm Hanging:  15 cm Line spacing..."/>
    <w:basedOn w:val="BodyText"/>
    <w:uiPriority w:val="99"/>
    <w:rsid w:val="003370ED"/>
    <w:pPr>
      <w:spacing w:line="360" w:lineRule="auto"/>
      <w:ind w:left="851" w:hanging="851"/>
    </w:pPr>
  </w:style>
  <w:style w:type="paragraph" w:customStyle="1" w:styleId="StyleBodyTextBoldAfter0pt">
    <w:name w:val="Style Body Text + Bold After:  0 pt"/>
    <w:basedOn w:val="BodyText"/>
    <w:uiPriority w:val="99"/>
    <w:rsid w:val="004701B9"/>
    <w:pPr>
      <w:spacing w:after="0"/>
    </w:pPr>
  </w:style>
  <w:style w:type="paragraph" w:customStyle="1" w:styleId="StyleBodyTextBoldBlackAfter0pt">
    <w:name w:val="Style Body Text + Bold Black After:  0 pt"/>
    <w:basedOn w:val="BodyText"/>
    <w:uiPriority w:val="99"/>
    <w:rsid w:val="004701B9"/>
    <w:pPr>
      <w:spacing w:after="0"/>
    </w:pPr>
    <w:rPr>
      <w:color w:val="000000"/>
    </w:rPr>
  </w:style>
  <w:style w:type="paragraph" w:customStyle="1" w:styleId="StyleBodyTextBoldBlackLeft0cmHanging05cmAfter">
    <w:name w:val="Style Body Text + Bold Black Left:  0 cm Hanging:  05 cm After..."/>
    <w:basedOn w:val="BodyText"/>
    <w:uiPriority w:val="99"/>
    <w:rsid w:val="004701B9"/>
    <w:pPr>
      <w:spacing w:after="0"/>
      <w:ind w:left="284" w:hanging="284"/>
    </w:pPr>
    <w:rPr>
      <w:color w:val="000000"/>
    </w:rPr>
  </w:style>
  <w:style w:type="paragraph" w:customStyle="1" w:styleId="StyleHeading312pt">
    <w:name w:val="Style Heading 3 + 12 pt"/>
    <w:basedOn w:val="Heading3"/>
    <w:uiPriority w:val="99"/>
    <w:rsid w:val="00593233"/>
    <w:rPr>
      <w:lang w:eastAsia="en-US"/>
    </w:rPr>
  </w:style>
  <w:style w:type="character" w:styleId="PageNumber">
    <w:name w:val="page number"/>
    <w:basedOn w:val="DefaultParagraphFont"/>
    <w:uiPriority w:val="99"/>
    <w:rsid w:val="00A160B5"/>
  </w:style>
  <w:style w:type="character" w:styleId="FootnoteReference">
    <w:name w:val="footnote reference"/>
    <w:basedOn w:val="DefaultParagraphFont"/>
    <w:uiPriority w:val="99"/>
    <w:semiHidden/>
    <w:rsid w:val="00A160B5"/>
    <w:rPr>
      <w:vertAlign w:val="superscript"/>
    </w:rPr>
  </w:style>
  <w:style w:type="paragraph" w:styleId="FootnoteText">
    <w:name w:val="footnote text"/>
    <w:basedOn w:val="Normal"/>
    <w:link w:val="FootnoteTextChar"/>
    <w:uiPriority w:val="99"/>
    <w:semiHidden/>
    <w:rsid w:val="00912211"/>
  </w:style>
  <w:style w:type="character" w:customStyle="1" w:styleId="FootnoteTextChar">
    <w:name w:val="Footnote Text Char"/>
    <w:basedOn w:val="DefaultParagraphFont"/>
    <w:link w:val="FootnoteText"/>
    <w:uiPriority w:val="99"/>
    <w:semiHidden/>
    <w:rsid w:val="00092F9C"/>
    <w:rPr>
      <w:rFonts w:ascii="Arial" w:hAnsi="Arial" w:cs="Arial"/>
      <w:sz w:val="20"/>
      <w:szCs w:val="20"/>
    </w:rPr>
  </w:style>
  <w:style w:type="paragraph" w:styleId="BalloonText">
    <w:name w:val="Balloon Text"/>
    <w:basedOn w:val="Normal"/>
    <w:link w:val="BalloonTextChar"/>
    <w:uiPriority w:val="99"/>
    <w:semiHidden/>
    <w:rsid w:val="007E0D5D"/>
    <w:rPr>
      <w:rFonts w:ascii="Tahoma" w:hAnsi="Tahoma" w:cs="Tahoma"/>
      <w:sz w:val="16"/>
      <w:szCs w:val="16"/>
    </w:rPr>
  </w:style>
  <w:style w:type="character" w:customStyle="1" w:styleId="BalloonTextChar">
    <w:name w:val="Balloon Text Char"/>
    <w:basedOn w:val="DefaultParagraphFont"/>
    <w:link w:val="BalloonText"/>
    <w:uiPriority w:val="99"/>
    <w:semiHidden/>
    <w:rsid w:val="00092F9C"/>
    <w:rPr>
      <w:sz w:val="0"/>
      <w:szCs w:val="0"/>
    </w:rPr>
  </w:style>
  <w:style w:type="paragraph" w:styleId="BodyTextIndent2">
    <w:name w:val="Body Text Indent 2"/>
    <w:basedOn w:val="Normal"/>
    <w:link w:val="BodyTextIndent2Char"/>
    <w:uiPriority w:val="99"/>
    <w:rsid w:val="00841A24"/>
    <w:pPr>
      <w:spacing w:after="120" w:line="480" w:lineRule="auto"/>
      <w:ind w:left="283"/>
    </w:pPr>
  </w:style>
  <w:style w:type="character" w:customStyle="1" w:styleId="BodyTextIndent2Char">
    <w:name w:val="Body Text Indent 2 Char"/>
    <w:basedOn w:val="DefaultParagraphFont"/>
    <w:link w:val="BodyTextIndent2"/>
    <w:uiPriority w:val="99"/>
    <w:semiHidden/>
    <w:rsid w:val="00092F9C"/>
    <w:rPr>
      <w:rFonts w:ascii="Arial" w:hAnsi="Arial" w:cs="Arial"/>
      <w:sz w:val="20"/>
      <w:szCs w:val="20"/>
    </w:rPr>
  </w:style>
  <w:style w:type="table" w:styleId="TableGrid">
    <w:name w:val="Table Grid"/>
    <w:basedOn w:val="TableNormal"/>
    <w:uiPriority w:val="99"/>
    <w:rsid w:val="00176CF4"/>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il22">
    <w:name w:val="Stil22"/>
    <w:basedOn w:val="Heading2"/>
    <w:link w:val="Stil22Char"/>
    <w:uiPriority w:val="99"/>
    <w:rsid w:val="00DA54D9"/>
    <w:pPr>
      <w:keepLines/>
      <w:jc w:val="both"/>
    </w:pPr>
    <w:rPr>
      <w:rFonts w:eastAsia="Times New Roman"/>
      <w:noProof w:val="0"/>
      <w:lang w:val="tr-TR"/>
    </w:rPr>
  </w:style>
  <w:style w:type="character" w:customStyle="1" w:styleId="Stil22Char">
    <w:name w:val="Stil22 Char"/>
    <w:link w:val="Stil22"/>
    <w:uiPriority w:val="99"/>
    <w:locked/>
    <w:rsid w:val="00DA54D9"/>
    <w:rPr>
      <w:rFonts w:ascii="Arial" w:hAnsi="Arial" w:cs="Arial"/>
      <w:b/>
      <w:bCs/>
      <w:sz w:val="26"/>
      <w:szCs w:val="26"/>
    </w:rPr>
  </w:style>
  <w:style w:type="character" w:customStyle="1" w:styleId="apple-converted-space">
    <w:name w:val="apple-converted-space"/>
    <w:basedOn w:val="DefaultParagraphFont"/>
    <w:uiPriority w:val="99"/>
    <w:rsid w:val="00FF1A29"/>
    <w:rPr>
      <w:rFonts w:cs="Times New Roman"/>
    </w:rPr>
  </w:style>
  <w:style w:type="paragraph" w:styleId="ListParagraph">
    <w:name w:val="List Paragraph"/>
    <w:basedOn w:val="Normal"/>
    <w:uiPriority w:val="99"/>
    <w:qFormat/>
    <w:rsid w:val="00283FFB"/>
    <w:pPr>
      <w:ind w:left="708"/>
    </w:pPr>
  </w:style>
  <w:style w:type="character" w:styleId="Hyperlink">
    <w:name w:val="Hyperlink"/>
    <w:basedOn w:val="DefaultParagraphFont"/>
    <w:uiPriority w:val="99"/>
    <w:rsid w:val="00283FF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20413603">
      <w:marLeft w:val="0"/>
      <w:marRight w:val="0"/>
      <w:marTop w:val="0"/>
      <w:marBottom w:val="0"/>
      <w:divBdr>
        <w:top w:val="none" w:sz="0" w:space="0" w:color="auto"/>
        <w:left w:val="none" w:sz="0" w:space="0" w:color="auto"/>
        <w:bottom w:val="none" w:sz="0" w:space="0" w:color="auto"/>
        <w:right w:val="none" w:sz="0" w:space="0" w:color="auto"/>
      </w:divBdr>
    </w:div>
    <w:div w:id="920413604">
      <w:marLeft w:val="0"/>
      <w:marRight w:val="0"/>
      <w:marTop w:val="0"/>
      <w:marBottom w:val="0"/>
      <w:divBdr>
        <w:top w:val="none" w:sz="0" w:space="0" w:color="auto"/>
        <w:left w:val="none" w:sz="0" w:space="0" w:color="auto"/>
        <w:bottom w:val="none" w:sz="0" w:space="0" w:color="auto"/>
        <w:right w:val="none" w:sz="0" w:space="0" w:color="auto"/>
      </w:divBdr>
    </w:div>
    <w:div w:id="920413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3610</Words>
  <Characters>20579</Characters>
  <Application>Microsoft Office Outlook</Application>
  <DocSecurity>0</DocSecurity>
  <Lines>0</Lines>
  <Paragraphs>0</Paragraphs>
  <ScaleCrop>false</ScaleCrop>
  <Company>tse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Nadiye ÇİÇEK</dc:creator>
  <cp:keywords/>
  <dc:description/>
  <cp:lastModifiedBy>fundaa</cp:lastModifiedBy>
  <cp:revision>2</cp:revision>
  <cp:lastPrinted>2015-08-04T15:37:00Z</cp:lastPrinted>
  <dcterms:created xsi:type="dcterms:W3CDTF">2015-09-08T12:22:00Z</dcterms:created>
  <dcterms:modified xsi:type="dcterms:W3CDTF">2015-09-08T12:22:00Z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835706744</vt:i4>
  </property>
  <property fmtid="{D5CDD505-2E9C-101B-9397-08002B2CF9AE}" pid="3" name="_EmailSubject">
    <vt:lpwstr>TS 795 (BASKI) SON</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PreviousAdHocReviewCycleID">
    <vt:i4>-369886202</vt:i4>
  </property>
  <property fmtid="{D5CDD505-2E9C-101B-9397-08002B2CF9AE}" pid="7" name="_ReviewingToolsShownOnce">
    <vt:lpwstr/>
  </property>
</Properties>
</file>